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0A1F4" w14:textId="7300DB3F" w:rsidR="0042056A" w:rsidRPr="00A95B84" w:rsidRDefault="001A6FBE" w:rsidP="001A6FBE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2056A" w:rsidRPr="00A95B84">
        <w:rPr>
          <w:sz w:val="26"/>
          <w:szCs w:val="26"/>
        </w:rPr>
        <w:t>УТВЕРЖДЕН</w:t>
      </w:r>
    </w:p>
    <w:p w14:paraId="257202FB" w14:textId="27A691ED" w:rsidR="0042056A" w:rsidRPr="00E73E40" w:rsidRDefault="0042056A" w:rsidP="0042056A">
      <w:pPr>
        <w:rPr>
          <w:b/>
          <w:sz w:val="26"/>
          <w:szCs w:val="26"/>
        </w:rPr>
      </w:pPr>
      <w:r w:rsidRPr="00E73E40">
        <w:rPr>
          <w:sz w:val="26"/>
          <w:szCs w:val="26"/>
        </w:rPr>
        <w:t xml:space="preserve">    РОФ.КФДЛ.</w:t>
      </w:r>
      <w:r w:rsidR="00036E84" w:rsidRPr="00036E84">
        <w:rPr>
          <w:sz w:val="26"/>
          <w:szCs w:val="26"/>
        </w:rPr>
        <w:t>00398</w:t>
      </w:r>
      <w:r w:rsidRPr="00E73E40">
        <w:rPr>
          <w:sz w:val="26"/>
          <w:szCs w:val="26"/>
        </w:rPr>
        <w:t>-</w:t>
      </w:r>
      <w:r w:rsidR="00036E84" w:rsidRPr="00036E84">
        <w:rPr>
          <w:sz w:val="26"/>
          <w:szCs w:val="26"/>
        </w:rPr>
        <w:t>03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32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01</w:t>
      </w:r>
      <w:r w:rsidRPr="00E73E40">
        <w:rPr>
          <w:sz w:val="26"/>
          <w:szCs w:val="26"/>
        </w:rPr>
        <w:t>-ЛУ</w:t>
      </w:r>
    </w:p>
    <w:p w14:paraId="21E91BE5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06DFE953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5706D36B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3BE9878A" w14:textId="01B42887" w:rsidR="0042056A" w:rsidRPr="00E73E40" w:rsidRDefault="0042056A" w:rsidP="00CC7D59">
      <w:pPr>
        <w:jc w:val="center"/>
        <w:rPr>
          <w:sz w:val="26"/>
          <w:szCs w:val="26"/>
        </w:rPr>
      </w:pPr>
      <w:r w:rsidRPr="00E73E40">
        <w:rPr>
          <w:sz w:val="26"/>
          <w:szCs w:val="26"/>
        </w:rPr>
        <w:t>Программное обеспечение «</w:t>
      </w:r>
      <w:r w:rsidR="00036E84" w:rsidRPr="00036E84">
        <w:rPr>
          <w:sz w:val="26"/>
          <w:szCs w:val="26"/>
          <w:lang w:val="en-US"/>
        </w:rPr>
        <w:t>G</w:t>
      </w:r>
      <w:r w:rsidR="008D3813" w:rsidRPr="00E73E40">
        <w:rPr>
          <w:sz w:val="26"/>
          <w:szCs w:val="26"/>
          <w:lang w:val="en-US"/>
        </w:rPr>
        <w:t>R</w:t>
      </w:r>
      <w:r w:rsidR="00036E84" w:rsidRPr="00036E84">
        <w:rPr>
          <w:sz w:val="26"/>
          <w:szCs w:val="26"/>
          <w:lang w:val="en-US"/>
        </w:rPr>
        <w:t>AIP</w:t>
      </w:r>
      <w:r w:rsidRPr="00E73E40">
        <w:rPr>
          <w:sz w:val="26"/>
          <w:szCs w:val="26"/>
        </w:rPr>
        <w:t>»</w:t>
      </w:r>
    </w:p>
    <w:p w14:paraId="0901808B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19AD0BF2" w14:textId="77777777" w:rsidR="0042056A" w:rsidRPr="00E73E40" w:rsidRDefault="0042056A" w:rsidP="00CC7D59">
      <w:pPr>
        <w:pStyle w:val="af"/>
        <w:spacing w:line="360" w:lineRule="auto"/>
        <w:rPr>
          <w:b/>
          <w:szCs w:val="26"/>
        </w:rPr>
      </w:pPr>
      <w:r w:rsidRPr="00E73E40">
        <w:rPr>
          <w:b/>
          <w:szCs w:val="26"/>
        </w:rPr>
        <w:t>Руководство системного программиста</w:t>
      </w:r>
    </w:p>
    <w:p w14:paraId="1EB00647" w14:textId="77777777" w:rsidR="0042056A" w:rsidRPr="00CC7D59" w:rsidRDefault="0042056A" w:rsidP="00CC7D59">
      <w:pPr>
        <w:jc w:val="center"/>
        <w:rPr>
          <w:sz w:val="26"/>
          <w:szCs w:val="26"/>
        </w:rPr>
      </w:pPr>
    </w:p>
    <w:p w14:paraId="61ED9095" w14:textId="7EEF57BE" w:rsidR="0042056A" w:rsidRPr="00E73E40" w:rsidRDefault="0042056A" w:rsidP="00CC7D59">
      <w:pPr>
        <w:jc w:val="center"/>
        <w:rPr>
          <w:sz w:val="26"/>
          <w:szCs w:val="26"/>
        </w:rPr>
      </w:pPr>
      <w:r w:rsidRPr="00E73E40">
        <w:rPr>
          <w:sz w:val="26"/>
          <w:szCs w:val="26"/>
        </w:rPr>
        <w:t>РОФ.КФДЛ.</w:t>
      </w:r>
      <w:r w:rsidR="00036E84" w:rsidRPr="00036E84">
        <w:rPr>
          <w:sz w:val="26"/>
          <w:szCs w:val="26"/>
        </w:rPr>
        <w:t>00398</w:t>
      </w:r>
      <w:r w:rsidRPr="00E73E40">
        <w:rPr>
          <w:sz w:val="26"/>
          <w:szCs w:val="26"/>
        </w:rPr>
        <w:t>-</w:t>
      </w:r>
      <w:r w:rsidR="00036E84" w:rsidRPr="00036E84">
        <w:rPr>
          <w:sz w:val="26"/>
          <w:szCs w:val="26"/>
        </w:rPr>
        <w:t>03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32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01</w:t>
      </w:r>
    </w:p>
    <w:p w14:paraId="71D0863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67B9968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5D10C9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FDBE7BF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25678C2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A63734F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44B667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BA6584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795FB28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FD0F32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E0C7C1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001CAFD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FD501B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9AF66A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900FB4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5B526B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19A21D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11181F6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7B38512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D04E10C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F3A7D93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1F03FC0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8CA904D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4E0EB4DC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253D426D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3A2A15A8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7B8DA180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037992AE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69FCD554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390F998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BC3FC49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78B23B9B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68A5A743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360E9C38" w14:textId="4B77F425" w:rsidR="00BA203E" w:rsidRPr="00CC7D59" w:rsidRDefault="00036E84" w:rsidP="00CC7D59">
      <w:pPr>
        <w:jc w:val="center"/>
        <w:rPr>
          <w:sz w:val="28"/>
          <w:szCs w:val="28"/>
        </w:rPr>
      </w:pPr>
      <w:r w:rsidRPr="00036E84">
        <w:rPr>
          <w:sz w:val="28"/>
          <w:szCs w:val="28"/>
        </w:rPr>
        <w:t>2019</w:t>
      </w:r>
    </w:p>
    <w:p w14:paraId="698BD2E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425E6F8" w14:textId="77777777" w:rsidR="0042056A" w:rsidRDefault="0042056A" w:rsidP="00D85BF1">
      <w:pPr>
        <w:pStyle w:val="af7"/>
        <w:sectPr w:rsidR="0042056A" w:rsidSect="00F82113">
          <w:headerReference w:type="even" r:id="rId8"/>
          <w:headerReference w:type="default" r:id="rId9"/>
          <w:footerReference w:type="default" r:id="rId10"/>
          <w:pgSz w:w="11906" w:h="16838"/>
          <w:pgMar w:top="420" w:right="849" w:bottom="720" w:left="1418" w:header="539" w:footer="51" w:gutter="0"/>
          <w:pgNumType w:start="2"/>
          <w:cols w:space="708"/>
          <w:docGrid w:linePitch="360"/>
        </w:sectPr>
      </w:pPr>
    </w:p>
    <w:p w14:paraId="2D1A7AC8" w14:textId="77777777" w:rsidR="00845BBE" w:rsidRDefault="00FD18E2" w:rsidP="00D85BF1">
      <w:pPr>
        <w:pStyle w:val="af7"/>
      </w:pPr>
      <w:r>
        <w:lastRenderedPageBreak/>
        <w:t>Аннотация</w:t>
      </w:r>
    </w:p>
    <w:p w14:paraId="6BE51775" w14:textId="77777777" w:rsidR="00FD18E2" w:rsidRDefault="00FD18E2" w:rsidP="00D85BF1">
      <w:pPr>
        <w:pStyle w:val="af7"/>
      </w:pPr>
    </w:p>
    <w:p w14:paraId="4EC1C450" w14:textId="069DE320" w:rsidR="001B3F04" w:rsidRDefault="008D6916" w:rsidP="001B3F04">
      <w:pPr>
        <w:pStyle w:val="af0"/>
      </w:pPr>
      <w:r w:rsidRPr="002D4AE2">
        <w:t>Программное обеспечение (</w:t>
      </w:r>
      <w:r w:rsidR="001B3F04" w:rsidRPr="002D4AE2">
        <w:t>ПО</w:t>
      </w:r>
      <w:r w:rsidRPr="002D4AE2">
        <w:t>)</w:t>
      </w:r>
      <w:r w:rsidR="001B3F04" w:rsidRPr="002D4AE2">
        <w:t xml:space="preserve"> </w:t>
      </w:r>
      <w:r w:rsidR="001B3F04">
        <w:t>«</w:t>
      </w:r>
      <w:r w:rsidR="00036E84" w:rsidRPr="00036E84">
        <w:rPr>
          <w:lang w:val="en-US"/>
        </w:rPr>
        <w:t>GRAIP</w:t>
      </w:r>
      <w:r w:rsidR="001B3F04">
        <w:t>» предназначено</w:t>
      </w:r>
      <w:r w:rsidR="001B3F04" w:rsidRPr="00835BD6">
        <w:t xml:space="preserve"> для программирования и отладки программ, разработанных для </w:t>
      </w:r>
      <w:r w:rsidR="005C3A32" w:rsidRPr="005C3A32">
        <w:t>микропроцессор</w:t>
      </w:r>
      <w:r w:rsidR="005935C0">
        <w:t>а</w:t>
      </w:r>
      <w:r w:rsidR="00116495">
        <w:t xml:space="preserve"> </w:t>
      </w:r>
      <w:r w:rsidR="00036E84" w:rsidRPr="00036E84">
        <w:t>1906</w:t>
      </w:r>
      <w:r w:rsidR="00116495">
        <w:t>ВМ</w:t>
      </w:r>
      <w:r w:rsidR="00036E84" w:rsidRPr="00036E84">
        <w:t>016</w:t>
      </w:r>
      <w:r w:rsidR="001B3F04" w:rsidRPr="00835BD6">
        <w:t>.</w:t>
      </w:r>
    </w:p>
    <w:p w14:paraId="7A94FE9C" w14:textId="6291C9FD" w:rsidR="005567BA" w:rsidRDefault="001B3F04" w:rsidP="001B3F04">
      <w:pPr>
        <w:pStyle w:val="af0"/>
      </w:pPr>
      <w:r w:rsidRPr="00754276">
        <w:t xml:space="preserve">ПО </w:t>
      </w:r>
      <w:r w:rsidR="0052603A">
        <w:t xml:space="preserve">предназначено </w:t>
      </w:r>
      <w:r w:rsidRPr="00754276">
        <w:t xml:space="preserve">для работы в </w:t>
      </w:r>
      <w:r w:rsidR="0052603A">
        <w:t xml:space="preserve">среде </w:t>
      </w:r>
      <w:r w:rsidRPr="00754276">
        <w:t xml:space="preserve">операционной </w:t>
      </w:r>
      <w:r w:rsidR="0052603A">
        <w:t xml:space="preserve">системы </w:t>
      </w:r>
      <w:r>
        <w:rPr>
          <w:lang w:val="en-US"/>
        </w:rPr>
        <w:t>Windows</w:t>
      </w:r>
      <w:r>
        <w:t>.</w:t>
      </w:r>
    </w:p>
    <w:p w14:paraId="40F8A6CD" w14:textId="60309CCB" w:rsidR="004269B4" w:rsidRDefault="004269B4" w:rsidP="001B3F04">
      <w:pPr>
        <w:pStyle w:val="af0"/>
      </w:pPr>
      <w:r>
        <w:t>Взаимодействие персонального компьютера с установленным ПО «</w:t>
      </w:r>
      <w:r>
        <w:rPr>
          <w:lang w:val="en-US"/>
        </w:rPr>
        <w:t>GRAIP</w:t>
      </w:r>
      <w:r>
        <w:t xml:space="preserve">» и </w:t>
      </w:r>
      <w:r w:rsidR="005C3A32">
        <w:t>микро</w:t>
      </w:r>
      <w:r>
        <w:t>процессор</w:t>
      </w:r>
      <w:r w:rsidR="00004B53">
        <w:t>а</w:t>
      </w:r>
      <w:r w:rsidR="007C29AC" w:rsidRPr="007C29AC">
        <w:t xml:space="preserve"> </w:t>
      </w:r>
      <w:r w:rsidR="007C29AC">
        <w:t>может</w:t>
      </w:r>
      <w:r>
        <w:t xml:space="preserve"> осуществлят</w:t>
      </w:r>
      <w:r w:rsidR="00CA4D6A">
        <w:t>ь</w:t>
      </w:r>
      <w:r>
        <w:t>ся через интерфейс</w:t>
      </w:r>
      <w:r w:rsidR="007879E5">
        <w:t>ы</w:t>
      </w:r>
      <w:r>
        <w:t xml:space="preserve"> </w:t>
      </w:r>
      <w:r>
        <w:rPr>
          <w:lang w:val="en-US"/>
        </w:rPr>
        <w:t>Ethernet</w:t>
      </w:r>
      <w:r w:rsidR="007879E5">
        <w:t xml:space="preserve">, </w:t>
      </w:r>
      <w:r w:rsidR="00036E84" w:rsidRPr="00036E84">
        <w:rPr>
          <w:lang w:val="en-US"/>
        </w:rPr>
        <w:t>AHBUART</w:t>
      </w:r>
      <w:r>
        <w:t>.</w:t>
      </w:r>
    </w:p>
    <w:p w14:paraId="1B02D434" w14:textId="4A695A4B" w:rsidR="00AC7D43" w:rsidRDefault="00BA4132" w:rsidP="001B3F04">
      <w:pPr>
        <w:pStyle w:val="af0"/>
        <w:rPr>
          <w:color w:val="000000"/>
        </w:rPr>
      </w:pPr>
      <w:r>
        <w:t xml:space="preserve">Полная функциональность ПО </w:t>
      </w:r>
      <w:r w:rsidR="005935C0">
        <w:t>«</w:t>
      </w:r>
      <w:r>
        <w:rPr>
          <w:lang w:val="en-US"/>
        </w:rPr>
        <w:t>GRAIP</w:t>
      </w:r>
      <w:r w:rsidR="005935C0">
        <w:t>»</w:t>
      </w:r>
      <w:r w:rsidRPr="00E82FB6">
        <w:t xml:space="preserve"> </w:t>
      </w:r>
      <w:r>
        <w:t xml:space="preserve">гарантируется только при работе с отладочным устройством </w:t>
      </w:r>
      <w:r w:rsidR="00E82FB6" w:rsidRPr="00972695">
        <w:rPr>
          <w:color w:val="000000"/>
        </w:rPr>
        <w:t>КФДЛ.</w:t>
      </w:r>
      <w:r w:rsidR="00036E84" w:rsidRPr="00036E84">
        <w:rPr>
          <w:color w:val="000000"/>
        </w:rPr>
        <w:t>424939</w:t>
      </w:r>
      <w:r w:rsidR="00E82FB6" w:rsidRPr="00972695">
        <w:rPr>
          <w:color w:val="000000"/>
        </w:rPr>
        <w:t>.</w:t>
      </w:r>
      <w:r w:rsidR="00036E84" w:rsidRPr="00036E84">
        <w:rPr>
          <w:color w:val="000000"/>
        </w:rPr>
        <w:t>013</w:t>
      </w:r>
      <w:r w:rsidR="00E82FB6">
        <w:rPr>
          <w:color w:val="000000"/>
        </w:rPr>
        <w:t>.</w:t>
      </w:r>
    </w:p>
    <w:p w14:paraId="29A97249" w14:textId="055F051C" w:rsidR="000A2B96" w:rsidRPr="008F2C97" w:rsidRDefault="000A2B96" w:rsidP="000A2B96">
      <w:pPr>
        <w:pStyle w:val="af0"/>
      </w:pPr>
      <w:r w:rsidRPr="000A2B96">
        <w:t xml:space="preserve">Для корректной работы ПО необходима установка пакета </w:t>
      </w:r>
      <w:r w:rsidRPr="0004485E">
        <w:rPr>
          <w:lang w:val="en-US"/>
        </w:rPr>
        <w:t>Visual</w:t>
      </w:r>
      <w:r w:rsidRPr="000A2B96">
        <w:t xml:space="preserve"> C++ </w:t>
      </w:r>
      <w:r w:rsidRPr="0004485E">
        <w:rPr>
          <w:lang w:val="en-US"/>
        </w:rPr>
        <w:t>Redistributable</w:t>
      </w:r>
      <w:r w:rsidRPr="000A2B96">
        <w:t xml:space="preserve">, который можно скачать по ссылке: </w:t>
      </w:r>
      <w:hyperlink r:id="rId11" w:history="1">
        <w:r w:rsidRPr="008F2C97">
          <w:rPr>
            <w:rStyle w:val="aa"/>
          </w:rPr>
          <w:t>https://www.microsoft.com/ru-ru/download/details.aspx?id=53840</w:t>
        </w:r>
      </w:hyperlink>
      <w:r w:rsidR="008F2C97" w:rsidRPr="008F2C97">
        <w:t>.</w:t>
      </w:r>
    </w:p>
    <w:p w14:paraId="46B9BD8C" w14:textId="77777777" w:rsidR="000A2B96" w:rsidRPr="00BA4132" w:rsidRDefault="000A2B96" w:rsidP="001B3F04">
      <w:pPr>
        <w:pStyle w:val="af0"/>
      </w:pPr>
    </w:p>
    <w:p w14:paraId="1E23D154" w14:textId="77777777" w:rsidR="00FD18E2" w:rsidRDefault="005567BA" w:rsidP="00430235">
      <w:pPr>
        <w:pStyle w:val="af8"/>
      </w:pPr>
      <w:r>
        <w:br w:type="page"/>
      </w:r>
      <w:r>
        <w:lastRenderedPageBreak/>
        <w:t>Содержание</w:t>
      </w:r>
    </w:p>
    <w:p w14:paraId="5F224899" w14:textId="77777777" w:rsidR="005567BA" w:rsidRPr="0052603A" w:rsidRDefault="005567BA" w:rsidP="005567BA">
      <w:pPr>
        <w:pStyle w:val="af7"/>
        <w:rPr>
          <w:b w:val="0"/>
        </w:rPr>
      </w:pPr>
    </w:p>
    <w:p w14:paraId="3CF1C0A1" w14:textId="77777777" w:rsidR="001E19E8" w:rsidRDefault="00D84DAB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52603A">
        <w:rPr>
          <w:bCs w:val="0"/>
          <w:sz w:val="26"/>
          <w:szCs w:val="26"/>
        </w:rPr>
        <w:fldChar w:fldCharType="begin"/>
      </w:r>
      <w:r w:rsidRPr="0052603A">
        <w:rPr>
          <w:bCs w:val="0"/>
          <w:sz w:val="26"/>
          <w:szCs w:val="26"/>
        </w:rPr>
        <w:instrText xml:space="preserve"> TOC \o "1-2" \h \z \u </w:instrText>
      </w:r>
      <w:r w:rsidRPr="0052603A">
        <w:rPr>
          <w:bCs w:val="0"/>
          <w:sz w:val="26"/>
          <w:szCs w:val="26"/>
        </w:rPr>
        <w:fldChar w:fldCharType="separate"/>
      </w:r>
      <w:hyperlink w:anchor="_Toc31115578" w:history="1">
        <w:r w:rsidR="001E19E8" w:rsidRPr="00460B68">
          <w:rPr>
            <w:rStyle w:val="aa"/>
          </w:rPr>
          <w:t>1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 xml:space="preserve">Интерфейс отладки </w:t>
        </w:r>
        <w:r w:rsidR="001E19E8" w:rsidRPr="00460B68">
          <w:rPr>
            <w:rStyle w:val="aa"/>
            <w:lang w:val="en-US"/>
          </w:rPr>
          <w:t>Ethernet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_Toc31115578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4</w:t>
        </w:r>
        <w:r w:rsidR="001E19E8">
          <w:rPr>
            <w:webHidden/>
          </w:rPr>
          <w:fldChar w:fldCharType="end"/>
        </w:r>
      </w:hyperlink>
    </w:p>
    <w:p w14:paraId="2177C27F" w14:textId="77777777" w:rsidR="001E19E8" w:rsidRDefault="00AA7EF8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79" w:history="1">
        <w:r w:rsidR="001E19E8" w:rsidRPr="00460B68">
          <w:rPr>
            <w:rStyle w:val="aa"/>
          </w:rPr>
          <w:t>2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 xml:space="preserve">Интерфейс отладки </w:t>
        </w:r>
        <w:r w:rsidR="001E19E8" w:rsidRPr="00460B68">
          <w:rPr>
            <w:rStyle w:val="aa"/>
            <w:lang w:val="en-US"/>
          </w:rPr>
          <w:t>AHBUART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_Toc31115579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5</w:t>
        </w:r>
        <w:r w:rsidR="001E19E8">
          <w:rPr>
            <w:webHidden/>
          </w:rPr>
          <w:fldChar w:fldCharType="end"/>
        </w:r>
      </w:hyperlink>
    </w:p>
    <w:p w14:paraId="0A6D4C18" w14:textId="77777777" w:rsidR="001E19E8" w:rsidRDefault="00AA7EF8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0" w:history="1">
        <w:r w:rsidR="001E19E8" w:rsidRPr="00460B68">
          <w:rPr>
            <w:rStyle w:val="aa"/>
          </w:rPr>
          <w:t>3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>Порядок работы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_Toc31115580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5</w:t>
        </w:r>
        <w:r w:rsidR="001E19E8">
          <w:rPr>
            <w:webHidden/>
          </w:rPr>
          <w:fldChar w:fldCharType="end"/>
        </w:r>
      </w:hyperlink>
    </w:p>
    <w:p w14:paraId="1E0CF2E9" w14:textId="77777777" w:rsidR="001E19E8" w:rsidRDefault="00AA7EF8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1" w:history="1">
        <w:r w:rsidR="001E19E8" w:rsidRPr="00460B68">
          <w:rPr>
            <w:rStyle w:val="aa"/>
          </w:rPr>
          <w:t>4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>Поддерживаемые команды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_Toc31115581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71CFA557" w14:textId="77777777" w:rsidR="001E19E8" w:rsidRDefault="00AA7EF8">
      <w:pPr>
        <w:pStyle w:val="21"/>
        <w:tabs>
          <w:tab w:val="left" w:pos="960"/>
        </w:tabs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31115582" w:history="1">
        <w:r w:rsidR="001E19E8" w:rsidRPr="00460B68">
          <w:rPr>
            <w:rStyle w:val="aa"/>
          </w:rPr>
          <w:t>4.1</w:t>
        </w:r>
        <w:r w:rsidR="001E19E8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1E19E8" w:rsidRPr="00460B68">
          <w:rPr>
            <w:rStyle w:val="aa"/>
          </w:rPr>
          <w:t>Список команд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_Toc31115582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4606EC7F" w14:textId="77777777" w:rsidR="001E19E8" w:rsidRDefault="00AA7EF8">
      <w:pPr>
        <w:pStyle w:val="21"/>
        <w:tabs>
          <w:tab w:val="left" w:pos="960"/>
        </w:tabs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31115583" w:history="1">
        <w:r w:rsidR="001E19E8" w:rsidRPr="00460B68">
          <w:rPr>
            <w:rStyle w:val="aa"/>
          </w:rPr>
          <w:t>4.2</w:t>
        </w:r>
        <w:r w:rsidR="001E19E8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1E19E8" w:rsidRPr="00460B68">
          <w:rPr>
            <w:rStyle w:val="aa"/>
          </w:rPr>
          <w:t>Описание команд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_Toc31115583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12ABA193" w14:textId="77777777" w:rsidR="001E19E8" w:rsidRDefault="00AA7EF8">
      <w:pPr>
        <w:pStyle w:val="1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4" w:history="1">
        <w:r w:rsidR="001E19E8" w:rsidRPr="00460B68">
          <w:rPr>
            <w:rStyle w:val="aa"/>
          </w:rPr>
          <w:t>Лист регистрации изменений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_Toc31115584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17</w:t>
        </w:r>
        <w:r w:rsidR="001E19E8">
          <w:rPr>
            <w:webHidden/>
          </w:rPr>
          <w:fldChar w:fldCharType="end"/>
        </w:r>
      </w:hyperlink>
    </w:p>
    <w:p w14:paraId="7B316199" w14:textId="59AB47D9" w:rsidR="00C64060" w:rsidRDefault="00D84DAB">
      <w:pPr>
        <w:rPr>
          <w:bCs/>
          <w:noProof/>
          <w:sz w:val="26"/>
          <w:szCs w:val="26"/>
        </w:rPr>
      </w:pPr>
      <w:r w:rsidRPr="0052603A">
        <w:rPr>
          <w:bCs/>
          <w:noProof/>
          <w:sz w:val="26"/>
          <w:szCs w:val="26"/>
        </w:rPr>
        <w:fldChar w:fldCharType="end"/>
      </w:r>
      <w:r w:rsidR="00C64060">
        <w:rPr>
          <w:bCs/>
          <w:noProof/>
          <w:sz w:val="26"/>
          <w:szCs w:val="26"/>
        </w:rPr>
        <w:br w:type="page"/>
      </w:r>
    </w:p>
    <w:p w14:paraId="259C9251" w14:textId="6052B808" w:rsidR="00571AD9" w:rsidRPr="00C23779" w:rsidRDefault="00571AD9" w:rsidP="00C23779">
      <w:pPr>
        <w:pStyle w:val="1"/>
      </w:pPr>
      <w:bookmarkStart w:id="0" w:name="_1_Интерфейс_отладки"/>
      <w:bookmarkStart w:id="1" w:name="_Toc31115578"/>
      <w:bookmarkEnd w:id="0"/>
      <w:r w:rsidRPr="00C23779">
        <w:lastRenderedPageBreak/>
        <w:t xml:space="preserve">Интерфейс отладки </w:t>
      </w:r>
      <w:r w:rsidR="00036E84" w:rsidRPr="00036E84">
        <w:rPr>
          <w:lang w:val="en-US"/>
        </w:rPr>
        <w:t>Ethernet</w:t>
      </w:r>
      <w:bookmarkEnd w:id="1"/>
    </w:p>
    <w:p w14:paraId="62A26A6C" w14:textId="20B7D156" w:rsidR="00070D1D" w:rsidRDefault="00725FCD" w:rsidP="003E3130">
      <w:pPr>
        <w:pStyle w:val="af0"/>
      </w:pPr>
      <w:r w:rsidRPr="00835BD6">
        <w:t>Для установки соединения</w:t>
      </w:r>
      <w:r w:rsidR="00550D6F">
        <w:t xml:space="preserve"> </w:t>
      </w:r>
      <w:r w:rsidR="00070D1D">
        <w:t xml:space="preserve">необходимо, чтобы сетевое устройство находилось в той же сети, что и процессор </w:t>
      </w:r>
      <w:r w:rsidR="00036E84" w:rsidRPr="00036E84">
        <w:t>1906</w:t>
      </w:r>
      <w:r w:rsidR="00070D1D">
        <w:t>ВМ</w:t>
      </w:r>
      <w:r w:rsidR="00036E84" w:rsidRPr="00036E84">
        <w:t>016</w:t>
      </w:r>
      <w:r w:rsidR="00070D1D">
        <w:t xml:space="preserve">. Адрес процессора по умолчанию </w:t>
      </w:r>
      <w:r w:rsidR="00036E84" w:rsidRPr="00036E84">
        <w:t>192</w:t>
      </w:r>
      <w:r w:rsidR="00070D1D">
        <w:t>.</w:t>
      </w:r>
      <w:r w:rsidR="00036E84" w:rsidRPr="00036E84">
        <w:t>168</w:t>
      </w:r>
      <w:r w:rsidR="00070D1D">
        <w:t>.</w:t>
      </w:r>
      <w:r w:rsidR="00036E84" w:rsidRPr="00036E84">
        <w:t>0</w:t>
      </w:r>
      <w:r w:rsidR="00070D1D">
        <w:t>.</w:t>
      </w:r>
      <w:r w:rsidR="00036E84" w:rsidRPr="00036E84">
        <w:t>51</w:t>
      </w:r>
      <w:r w:rsidR="00070D1D">
        <w:t>.</w:t>
      </w:r>
    </w:p>
    <w:p w14:paraId="23DA240B" w14:textId="12BE38CB" w:rsidR="00527369" w:rsidRDefault="00070D1D" w:rsidP="003E3130">
      <w:pPr>
        <w:pStyle w:val="af0"/>
      </w:pPr>
      <w:r>
        <w:t>Например,</w:t>
      </w:r>
      <w:r w:rsidR="00285C2E">
        <w:t xml:space="preserve"> если адрес процессора не был изменен после сброса (кодом микропрограммы или через другой отладочный интерфейс), то</w:t>
      </w:r>
      <w:r>
        <w:t xml:space="preserve"> при использовании маски подсети </w:t>
      </w:r>
      <w:r w:rsidR="00036E84" w:rsidRPr="00036E84">
        <w:t>255</w:t>
      </w:r>
      <w:r>
        <w:t>.</w:t>
      </w:r>
      <w:r w:rsidR="00036E84" w:rsidRPr="00036E84">
        <w:t>255</w:t>
      </w:r>
      <w:r>
        <w:t>.</w:t>
      </w:r>
      <w:r w:rsidR="00036E84" w:rsidRPr="00036E84">
        <w:t>255</w:t>
      </w:r>
      <w:r>
        <w:t>.</w:t>
      </w:r>
      <w:r w:rsidR="00036E84" w:rsidRPr="00036E84">
        <w:t>0</w:t>
      </w:r>
      <w:r>
        <w:t xml:space="preserve"> </w:t>
      </w:r>
      <w:r w:rsidR="00550D6F">
        <w:t xml:space="preserve">первые три </w:t>
      </w:r>
      <w:r w:rsidR="00BE1CE8">
        <w:t>байта</w:t>
      </w:r>
      <w:r w:rsidR="00725FCD" w:rsidRPr="00835BD6">
        <w:t xml:space="preserve"> </w:t>
      </w:r>
      <w:r w:rsidR="00550D6F" w:rsidRPr="00835BD6">
        <w:t>подсет</w:t>
      </w:r>
      <w:r w:rsidR="00550D6F">
        <w:t>и</w:t>
      </w:r>
      <w:r w:rsidR="00550D6F" w:rsidRPr="00835BD6">
        <w:t xml:space="preserve"> </w:t>
      </w:r>
      <w:r w:rsidR="00725FCD" w:rsidRPr="00835BD6">
        <w:t xml:space="preserve">на компьютере </w:t>
      </w:r>
      <w:r w:rsidR="00550D6F" w:rsidRPr="00835BD6">
        <w:t>должн</w:t>
      </w:r>
      <w:r w:rsidR="00550D6F">
        <w:t>ы</w:t>
      </w:r>
      <w:r w:rsidR="00550D6F" w:rsidRPr="00835BD6">
        <w:t xml:space="preserve"> </w:t>
      </w:r>
      <w:r w:rsidR="00725FCD" w:rsidRPr="00835BD6">
        <w:t xml:space="preserve">быть </w:t>
      </w:r>
      <w:r w:rsidR="00036E84" w:rsidRPr="00036E84">
        <w:t>192</w:t>
      </w:r>
      <w:r w:rsidR="00725FCD" w:rsidRPr="00835BD6">
        <w:t>.</w:t>
      </w:r>
      <w:r w:rsidR="00036E84" w:rsidRPr="00036E84">
        <w:t>168</w:t>
      </w:r>
      <w:r w:rsidR="00725FCD" w:rsidRPr="00835BD6">
        <w:t>.</w:t>
      </w:r>
      <w:r w:rsidR="00036E84" w:rsidRPr="00036E84">
        <w:t>0</w:t>
      </w:r>
      <w:r w:rsidR="00725FCD" w:rsidRPr="00835BD6">
        <w:t xml:space="preserve">, </w:t>
      </w:r>
      <w:r w:rsidRPr="00070D1D">
        <w:t>адрес устройств</w:t>
      </w:r>
      <w:r>
        <w:t>а</w:t>
      </w:r>
      <w:r w:rsidRPr="00070D1D">
        <w:t xml:space="preserve"> в</w:t>
      </w:r>
      <w:r>
        <w:t xml:space="preserve"> пределах</w:t>
      </w:r>
      <w:r w:rsidRPr="00070D1D">
        <w:t xml:space="preserve"> этой сети </w:t>
      </w:r>
      <w:r w:rsidR="002879F9">
        <w:t>(</w:t>
      </w:r>
      <w:r>
        <w:t xml:space="preserve">последний </w:t>
      </w:r>
      <w:r w:rsidR="00B06DE9">
        <w:t>байт</w:t>
      </w:r>
      <w:r w:rsidR="00550D6F">
        <w:t>)</w:t>
      </w:r>
      <w:r w:rsidR="00550D6F" w:rsidRPr="00835BD6">
        <w:t xml:space="preserve"> </w:t>
      </w:r>
      <w:r w:rsidR="00725FCD" w:rsidRPr="00835BD6">
        <w:t>может быть любым</w:t>
      </w:r>
      <w:r w:rsidR="00445C5F">
        <w:t>, кроме</w:t>
      </w:r>
      <w:r w:rsidR="002E45BE">
        <w:t xml:space="preserve"> </w:t>
      </w:r>
      <w:r>
        <w:t xml:space="preserve">значения, которое </w:t>
      </w:r>
      <w:r w:rsidR="002E45BE">
        <w:t>соответству</w:t>
      </w:r>
      <w:r>
        <w:t>ет</w:t>
      </w:r>
      <w:r w:rsidR="002E45BE">
        <w:t xml:space="preserve"> адресу </w:t>
      </w:r>
      <w:r w:rsidR="00445C5F">
        <w:t>процессора</w:t>
      </w:r>
      <w:r w:rsidR="00725FCD" w:rsidRPr="00835BD6">
        <w:t>.</w:t>
      </w:r>
    </w:p>
    <w:p w14:paraId="6373E3BC" w14:textId="65A3F019" w:rsidR="00E01B5B" w:rsidRDefault="00066B20" w:rsidP="003E3130">
      <w:pPr>
        <w:pStyle w:val="af0"/>
      </w:pPr>
      <w:r>
        <w:t>П</w:t>
      </w:r>
      <w:r w:rsidR="00725FCD" w:rsidRPr="00835BD6">
        <w:t xml:space="preserve">рограмма должна быть добавлена в список исключений в настройках брандмауэра </w:t>
      </w:r>
      <w:r w:rsidR="00036E84" w:rsidRPr="00036E84">
        <w:rPr>
          <w:color w:val="000000" w:themeColor="text1"/>
          <w:lang w:val="en-US"/>
        </w:rPr>
        <w:t>Windows</w:t>
      </w:r>
      <w:r w:rsidR="00725FCD" w:rsidRPr="00B11DC7">
        <w:rPr>
          <w:color w:val="000000" w:themeColor="text1"/>
        </w:rPr>
        <w:t xml:space="preserve"> (см. рисунок</w:t>
      </w:r>
      <w:r w:rsidR="0052603A">
        <w:rPr>
          <w:color w:val="000000" w:themeColor="text1"/>
        </w:rPr>
        <w:t> </w:t>
      </w:r>
      <w:r w:rsidR="00A95B84" w:rsidRPr="002015EE">
        <w:rPr>
          <w:color w:val="0000FF"/>
        </w:rPr>
        <w:fldChar w:fldCharType="begin"/>
      </w:r>
      <w:r w:rsidR="00A95B84" w:rsidRPr="002015EE">
        <w:rPr>
          <w:color w:val="0000FF"/>
        </w:rPr>
        <w:instrText xml:space="preserve"> REF _Ref23866564 \h  \* MERGEFORMAT </w:instrText>
      </w:r>
      <w:r w:rsidR="00A95B84" w:rsidRPr="002015EE">
        <w:rPr>
          <w:color w:val="0000FF"/>
        </w:rPr>
      </w:r>
      <w:r w:rsidR="00A95B84" w:rsidRPr="002015EE">
        <w:rPr>
          <w:color w:val="0000FF"/>
        </w:rPr>
        <w:fldChar w:fldCharType="separate"/>
      </w:r>
      <w:r w:rsidR="002015EE" w:rsidRPr="002015EE">
        <w:rPr>
          <w:vanish/>
          <w:color w:val="0000FF"/>
          <w:sz w:val="24"/>
          <w:szCs w:val="24"/>
        </w:rPr>
        <w:t xml:space="preserve">Рисунок </w:t>
      </w:r>
      <w:r w:rsidR="00036E84" w:rsidRPr="00036E84">
        <w:rPr>
          <w:noProof/>
          <w:color w:val="0000FF"/>
          <w:sz w:val="24"/>
          <w:szCs w:val="24"/>
        </w:rPr>
        <w:t>1</w:t>
      </w:r>
      <w:r w:rsidR="00A95B84" w:rsidRPr="002015EE">
        <w:rPr>
          <w:color w:val="0000FF"/>
        </w:rPr>
        <w:fldChar w:fldCharType="end"/>
      </w:r>
      <w:r w:rsidR="00725FCD" w:rsidRPr="00B11DC7">
        <w:rPr>
          <w:color w:val="000000" w:themeColor="text1"/>
        </w:rPr>
        <w:t>).</w:t>
      </w:r>
    </w:p>
    <w:p w14:paraId="6FF4951C" w14:textId="77777777" w:rsidR="003E3130" w:rsidRDefault="003E3130" w:rsidP="003E3130">
      <w:pPr>
        <w:pStyle w:val="af0"/>
      </w:pPr>
    </w:p>
    <w:p w14:paraId="15095001" w14:textId="77777777" w:rsidR="003E3130" w:rsidRDefault="00A831A4" w:rsidP="00480E63">
      <w:pPr>
        <w:pStyle w:val="af"/>
        <w:keepNext/>
      </w:pPr>
      <w:r>
        <w:drawing>
          <wp:inline distT="0" distB="0" distL="0" distR="0" wp14:anchorId="7832F0D1" wp14:editId="554D6B93">
            <wp:extent cx="4874260" cy="4206240"/>
            <wp:effectExtent l="0" t="0" r="2540" b="3810"/>
            <wp:docPr id="1" name="Рисунок 1" descr="настройки брандмауэ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стройки брандмауэр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F0185" w14:textId="77777777" w:rsidR="003E3130" w:rsidRDefault="003E3130" w:rsidP="00480E63">
      <w:pPr>
        <w:pStyle w:val="af0"/>
        <w:keepNext/>
        <w:ind w:firstLine="0"/>
        <w:jc w:val="center"/>
      </w:pPr>
    </w:p>
    <w:p w14:paraId="6EFA05E8" w14:textId="0E59B1A2" w:rsidR="003E3130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2" w:name="_Ref23866564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1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2"/>
      <w:r w:rsidR="003E3130" w:rsidRPr="00B11DC7">
        <w:rPr>
          <w:b w:val="0"/>
          <w:sz w:val="26"/>
          <w:szCs w:val="26"/>
        </w:rPr>
        <w:t xml:space="preserve"> </w:t>
      </w:r>
      <w:r w:rsidR="003E3130" w:rsidRPr="00B11DC7">
        <w:rPr>
          <w:b w:val="0"/>
          <w:color w:val="000000" w:themeColor="text1"/>
          <w:sz w:val="26"/>
          <w:szCs w:val="26"/>
        </w:rPr>
        <w:t>– Настройка брандмауэра</w:t>
      </w:r>
    </w:p>
    <w:p w14:paraId="08C19723" w14:textId="77777777" w:rsidR="003E3130" w:rsidRDefault="003E3130" w:rsidP="003E3130">
      <w:pPr>
        <w:pStyle w:val="af0"/>
      </w:pPr>
    </w:p>
    <w:p w14:paraId="05CFC4F4" w14:textId="0A06179D" w:rsidR="003E3130" w:rsidRPr="00E92677" w:rsidRDefault="00CE1086" w:rsidP="00E92677">
      <w:pPr>
        <w:pStyle w:val="af0"/>
      </w:pPr>
      <w:r w:rsidRPr="00E92677">
        <w:t xml:space="preserve">Специализированных требований к </w:t>
      </w:r>
      <w:r w:rsidR="00036E84" w:rsidRPr="00036E84">
        <w:rPr>
          <w:lang w:val="en-US"/>
        </w:rPr>
        <w:t>Ethernet</w:t>
      </w:r>
      <w:r w:rsidRPr="00E92677">
        <w:noBreakHyphen/>
        <w:t>кабелю не предъявляется.</w:t>
      </w:r>
    </w:p>
    <w:p w14:paraId="0A91AC9F" w14:textId="70185FDA" w:rsidR="00C64060" w:rsidRDefault="005629A8" w:rsidP="00E92677">
      <w:pPr>
        <w:pStyle w:val="af0"/>
      </w:pPr>
      <w:r w:rsidRPr="00E92677">
        <w:t xml:space="preserve">В разделе </w:t>
      </w:r>
      <w:r w:rsidR="00F608BE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_Ref24538629 \r \h  \* MERGEFORMAT </w:instrText>
      </w:r>
      <w:r w:rsidR="00F608BE" w:rsidRPr="002015EE">
        <w:rPr>
          <w:color w:val="0000FF"/>
        </w:rPr>
      </w:r>
      <w:r w:rsidR="00F608BE" w:rsidRPr="002015EE">
        <w:rPr>
          <w:color w:val="0000FF"/>
        </w:rPr>
        <w:fldChar w:fldCharType="separate"/>
      </w:r>
      <w:r w:rsidR="00036E84" w:rsidRPr="00036E84">
        <w:rPr>
          <w:color w:val="0000FF"/>
        </w:rPr>
        <w:t>3</w:t>
      </w:r>
      <w:r w:rsidR="00F608BE" w:rsidRPr="002015EE">
        <w:rPr>
          <w:color w:val="0000FF"/>
        </w:rPr>
        <w:fldChar w:fldCharType="end"/>
      </w:r>
      <w:r w:rsidR="00BB5CF7" w:rsidRPr="00BB5CF7">
        <w:rPr>
          <w:color w:val="0000FF"/>
        </w:rPr>
        <w:t xml:space="preserve"> </w:t>
      </w:r>
      <w:r w:rsidR="00E46DA7" w:rsidRPr="00E46DA7">
        <w:rPr>
          <w:color w:val="000000" w:themeColor="text1"/>
        </w:rPr>
        <w:t>«</w:t>
      </w:r>
      <w:r w:rsidR="00BB5CF7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_Ref24641580 \h  \* MERGEFORMAT </w:instrText>
      </w:r>
      <w:r w:rsidR="00BB5CF7" w:rsidRPr="002015EE">
        <w:rPr>
          <w:color w:val="0000FF"/>
        </w:rPr>
      </w:r>
      <w:r w:rsidR="00BB5CF7" w:rsidRPr="002015EE">
        <w:rPr>
          <w:color w:val="0000FF"/>
        </w:rPr>
        <w:fldChar w:fldCharType="separate"/>
      </w:r>
      <w:r w:rsidR="002015EE" w:rsidRPr="002015EE">
        <w:rPr>
          <w:color w:val="0000FF"/>
        </w:rPr>
        <w:t>Порядок работы</w:t>
      </w:r>
      <w:r w:rsidR="00BB5CF7" w:rsidRPr="002015EE">
        <w:rPr>
          <w:color w:val="0000FF"/>
        </w:rPr>
        <w:fldChar w:fldCharType="end"/>
      </w:r>
      <w:r w:rsidRPr="00E92677">
        <w:t>» приведены доступные параметры конфигурации интерфейса.</w:t>
      </w:r>
    </w:p>
    <w:p w14:paraId="046FB802" w14:textId="77777777" w:rsidR="00C64060" w:rsidRDefault="00C64060">
      <w:pPr>
        <w:rPr>
          <w:bCs/>
          <w:sz w:val="26"/>
          <w:szCs w:val="26"/>
        </w:rPr>
      </w:pPr>
      <w:r>
        <w:br w:type="page"/>
      </w:r>
    </w:p>
    <w:p w14:paraId="64A312E2" w14:textId="488EBCCC" w:rsidR="00571AD9" w:rsidRPr="00C23779" w:rsidRDefault="00571AD9" w:rsidP="00C23779">
      <w:pPr>
        <w:pStyle w:val="1"/>
      </w:pPr>
      <w:bookmarkStart w:id="3" w:name="_2_Интерфейс_отладки"/>
      <w:bookmarkStart w:id="4" w:name="_Toc31115579"/>
      <w:bookmarkEnd w:id="3"/>
      <w:r w:rsidRPr="00C23779">
        <w:lastRenderedPageBreak/>
        <w:t>Интерфейс отладки</w:t>
      </w:r>
      <w:r w:rsidR="00A50CDE" w:rsidRPr="00C23779">
        <w:t xml:space="preserve"> </w:t>
      </w:r>
      <w:r w:rsidR="00036E84" w:rsidRPr="00036E84">
        <w:rPr>
          <w:lang w:val="en-US"/>
        </w:rPr>
        <w:t>AHBUART</w:t>
      </w:r>
      <w:bookmarkEnd w:id="4"/>
    </w:p>
    <w:p w14:paraId="0E07115B" w14:textId="78CC1F8D" w:rsidR="006C3195" w:rsidRDefault="00D563CA" w:rsidP="00461409">
      <w:pPr>
        <w:pStyle w:val="af0"/>
      </w:pPr>
      <w:r>
        <w:t xml:space="preserve">Для подключения через интерфейс </w:t>
      </w:r>
      <w:r w:rsidR="00036E84" w:rsidRPr="00036E84">
        <w:rPr>
          <w:lang w:val="en-US"/>
        </w:rPr>
        <w:t>AHBUART</w:t>
      </w:r>
      <w:r w:rsidRPr="004A0A05">
        <w:t xml:space="preserve"> (</w:t>
      </w:r>
      <w:r w:rsidR="00036E84" w:rsidRPr="00036E84">
        <w:rPr>
          <w:lang w:val="en-US"/>
        </w:rPr>
        <w:t>AMBA</w:t>
      </w:r>
      <w:r w:rsidRPr="00926024">
        <w:t xml:space="preserve"> </w:t>
      </w:r>
      <w:r w:rsidR="00036E84" w:rsidRPr="00036E84">
        <w:rPr>
          <w:lang w:val="en-US"/>
        </w:rPr>
        <w:t>AHB</w:t>
      </w:r>
      <w:r w:rsidRPr="00926024">
        <w:t xml:space="preserve"> </w:t>
      </w:r>
      <w:r w:rsidRPr="00CE1086">
        <w:rPr>
          <w:lang w:val="en-US"/>
        </w:rPr>
        <w:t>Serial</w:t>
      </w:r>
      <w:r w:rsidRPr="000F1318">
        <w:t xml:space="preserve"> </w:t>
      </w:r>
      <w:r w:rsidRPr="00CE1086">
        <w:rPr>
          <w:lang w:val="en-US"/>
        </w:rPr>
        <w:t>Debug</w:t>
      </w:r>
      <w:r w:rsidRPr="000F1318">
        <w:t xml:space="preserve"> </w:t>
      </w:r>
      <w:r w:rsidRPr="00CE1086">
        <w:rPr>
          <w:lang w:val="en-US"/>
        </w:rPr>
        <w:t>Interface</w:t>
      </w:r>
      <w:r w:rsidRPr="004A0A05">
        <w:t>)</w:t>
      </w:r>
      <w:r>
        <w:t xml:space="preserve"> к </w:t>
      </w:r>
      <w:r w:rsidRPr="003820C2">
        <w:t>отладочн</w:t>
      </w:r>
      <w:r>
        <w:t>о</w:t>
      </w:r>
      <w:r w:rsidRPr="003820C2">
        <w:t>м</w:t>
      </w:r>
      <w:r>
        <w:t>у</w:t>
      </w:r>
      <w:r w:rsidRPr="003820C2">
        <w:t xml:space="preserve"> устройств</w:t>
      </w:r>
      <w:r>
        <w:t>у</w:t>
      </w:r>
      <w:r w:rsidRPr="003820C2">
        <w:t xml:space="preserve"> </w:t>
      </w:r>
      <w:r w:rsidRPr="00972695">
        <w:rPr>
          <w:color w:val="000000"/>
        </w:rPr>
        <w:t>КФДЛ.</w:t>
      </w:r>
      <w:r w:rsidR="00036E84" w:rsidRPr="00036E84">
        <w:rPr>
          <w:color w:val="000000"/>
        </w:rPr>
        <w:t>424939</w:t>
      </w:r>
      <w:r w:rsidRPr="00972695">
        <w:rPr>
          <w:color w:val="000000"/>
        </w:rPr>
        <w:t>.</w:t>
      </w:r>
      <w:r w:rsidR="00036E84" w:rsidRPr="00036E84">
        <w:rPr>
          <w:color w:val="000000"/>
        </w:rPr>
        <w:t>013</w:t>
      </w:r>
      <w:r>
        <w:rPr>
          <w:color w:val="000000"/>
        </w:rPr>
        <w:t xml:space="preserve"> </w:t>
      </w:r>
      <w:r w:rsidRPr="004A0A05">
        <w:t>использ</w:t>
      </w:r>
      <w:r>
        <w:t>уется кабель</w:t>
      </w:r>
      <w:r w:rsidRPr="004A0A05">
        <w:t xml:space="preserve"> </w:t>
      </w:r>
      <w:r w:rsidR="00036E84" w:rsidRPr="00036E84">
        <w:rPr>
          <w:lang w:val="en-US"/>
        </w:rPr>
        <w:t>USB</w:t>
      </w:r>
      <w:r w:rsidRPr="004A0A05">
        <w:t xml:space="preserve"> </w:t>
      </w:r>
      <w:r w:rsidRPr="00CE1086">
        <w:rPr>
          <w:lang w:val="en-US"/>
        </w:rPr>
        <w:t>Type</w:t>
      </w:r>
      <w:r>
        <w:t> </w:t>
      </w:r>
      <w:r w:rsidR="00036E84" w:rsidRPr="00036E84">
        <w:rPr>
          <w:lang w:val="en-US"/>
        </w:rPr>
        <w:t>A</w:t>
      </w:r>
      <w:r w:rsidRPr="004A0A05">
        <w:t xml:space="preserve"> </w:t>
      </w:r>
      <w:r>
        <w:t>–</w:t>
      </w:r>
      <w:r w:rsidRPr="004A0A05">
        <w:t xml:space="preserve"> </w:t>
      </w:r>
      <w:r w:rsidRPr="00CE1086">
        <w:rPr>
          <w:lang w:val="en-US"/>
        </w:rPr>
        <w:t>Type</w:t>
      </w:r>
      <w:r>
        <w:t> </w:t>
      </w:r>
      <w:r w:rsidR="00036E84" w:rsidRPr="00036E84">
        <w:rPr>
          <w:lang w:val="en-US"/>
        </w:rPr>
        <w:t>B</w:t>
      </w:r>
      <w:r>
        <w:t>.</w:t>
      </w:r>
      <w:r w:rsidR="00461409" w:rsidRPr="004A0A05">
        <w:t xml:space="preserve"> </w:t>
      </w:r>
      <w:r w:rsidR="00461409">
        <w:t>Э</w:t>
      </w:r>
      <w:r w:rsidR="00461409" w:rsidRPr="004A0A05">
        <w:t>то соединение подразумевает использование «виртуального» последовательного порта.</w:t>
      </w:r>
      <w:r>
        <w:t xml:space="preserve"> </w:t>
      </w:r>
    </w:p>
    <w:p w14:paraId="3C51C415" w14:textId="51975F0B" w:rsidR="00887A2D" w:rsidRPr="001E1DB1" w:rsidRDefault="00461409" w:rsidP="00461409">
      <w:pPr>
        <w:pStyle w:val="af0"/>
      </w:pPr>
      <w:r w:rsidRPr="00461409">
        <w:t xml:space="preserve">Для корректного </w:t>
      </w:r>
      <w:r w:rsidR="00D563CA">
        <w:t>функционирования</w:t>
      </w:r>
      <w:r w:rsidRPr="00461409">
        <w:t xml:space="preserve"> может потребоваться установить </w:t>
      </w:r>
      <w:r w:rsidR="00036E84" w:rsidRPr="00036E84">
        <w:rPr>
          <w:lang w:val="en-US"/>
        </w:rPr>
        <w:t>FTDI</w:t>
      </w:r>
      <w:r w:rsidRPr="00461409">
        <w:t xml:space="preserve"> </w:t>
      </w:r>
      <w:r w:rsidRPr="00461409">
        <w:rPr>
          <w:lang w:val="en-US"/>
        </w:rPr>
        <w:t>Virtual</w:t>
      </w:r>
      <w:r w:rsidRPr="00461409">
        <w:t xml:space="preserve"> </w:t>
      </w:r>
      <w:r w:rsidRPr="00461409">
        <w:rPr>
          <w:lang w:val="en-US"/>
        </w:rPr>
        <w:t>Com</w:t>
      </w:r>
      <w:r w:rsidRPr="00461409">
        <w:t xml:space="preserve"> драйвер.</w:t>
      </w:r>
      <w:r w:rsidR="006C3195">
        <w:t xml:space="preserve"> </w:t>
      </w:r>
      <w:r w:rsidRPr="00461409">
        <w:t>Драйвер можно скачать</w:t>
      </w:r>
      <w:r>
        <w:t xml:space="preserve"> по ссылке: </w:t>
      </w:r>
      <w:hyperlink r:id="rId13" w:history="1">
        <w:r w:rsidR="001E1DB1" w:rsidRPr="002015EE">
          <w:rPr>
            <w:rStyle w:val="aa"/>
            <w:lang w:val="en-US"/>
          </w:rPr>
          <w:t>https</w:t>
        </w:r>
        <w:r w:rsidR="001E1DB1" w:rsidRPr="002015EE">
          <w:rPr>
            <w:rStyle w:val="aa"/>
          </w:rPr>
          <w:t>://</w:t>
        </w:r>
        <w:r w:rsidR="001E1DB1" w:rsidRPr="002015EE">
          <w:rPr>
            <w:rStyle w:val="aa"/>
            <w:lang w:val="en-US"/>
          </w:rPr>
          <w:t>www</w:t>
        </w:r>
        <w:r w:rsidR="001E1DB1" w:rsidRPr="002015EE">
          <w:rPr>
            <w:rStyle w:val="aa"/>
          </w:rPr>
          <w:t>.</w:t>
        </w:r>
        <w:proofErr w:type="spellStart"/>
        <w:r w:rsidR="001E1DB1" w:rsidRPr="002015EE">
          <w:rPr>
            <w:rStyle w:val="aa"/>
            <w:lang w:val="en-US"/>
          </w:rPr>
          <w:t>ftdichip</w:t>
        </w:r>
        <w:proofErr w:type="spellEnd"/>
        <w:r w:rsidR="001E1DB1" w:rsidRPr="002015EE">
          <w:rPr>
            <w:rStyle w:val="aa"/>
          </w:rPr>
          <w:t>.</w:t>
        </w:r>
        <w:r w:rsidR="001E1DB1" w:rsidRPr="002015EE">
          <w:rPr>
            <w:rStyle w:val="aa"/>
            <w:lang w:val="en-US"/>
          </w:rPr>
          <w:t>com</w:t>
        </w:r>
        <w:r w:rsidR="001E1DB1" w:rsidRPr="002015EE">
          <w:rPr>
            <w:rStyle w:val="aa"/>
          </w:rPr>
          <w:t>/</w:t>
        </w:r>
        <w:r w:rsidR="001E1DB1" w:rsidRPr="002015EE">
          <w:rPr>
            <w:rStyle w:val="aa"/>
            <w:lang w:val="en-US"/>
          </w:rPr>
          <w:t>Drivers</w:t>
        </w:r>
        <w:r w:rsidR="001E1DB1" w:rsidRPr="002015EE">
          <w:rPr>
            <w:rStyle w:val="aa"/>
          </w:rPr>
          <w:t>/</w:t>
        </w:r>
        <w:r w:rsidR="001E1DB1" w:rsidRPr="002015EE">
          <w:rPr>
            <w:rStyle w:val="aa"/>
            <w:lang w:val="en-US"/>
          </w:rPr>
          <w:t>VCP</w:t>
        </w:r>
        <w:r w:rsidR="001E1DB1" w:rsidRPr="002015EE">
          <w:rPr>
            <w:rStyle w:val="aa"/>
          </w:rPr>
          <w:t>.</w:t>
        </w:r>
        <w:r w:rsidR="001E1DB1" w:rsidRPr="002015EE">
          <w:rPr>
            <w:rStyle w:val="aa"/>
            <w:lang w:val="en-US"/>
          </w:rPr>
          <w:t>htm</w:t>
        </w:r>
      </w:hyperlink>
      <w:r w:rsidR="001E1DB1" w:rsidRPr="001E1DB1">
        <w:t>.</w:t>
      </w:r>
    </w:p>
    <w:p w14:paraId="54D7FBC9" w14:textId="54C7EFD4" w:rsidR="00A5080E" w:rsidRPr="005629A8" w:rsidRDefault="00A5080E" w:rsidP="00461409">
      <w:pPr>
        <w:pStyle w:val="af0"/>
      </w:pPr>
      <w:r w:rsidRPr="005629A8">
        <w:t xml:space="preserve">Рекомендуется </w:t>
      </w:r>
      <w:r w:rsidRPr="00CE1086">
        <w:t>драйвер</w:t>
      </w:r>
      <w:r w:rsidR="005629A8" w:rsidRPr="005629A8">
        <w:t xml:space="preserve"> «</w:t>
      </w:r>
      <w:r w:rsidR="005A6064">
        <w:rPr>
          <w:lang w:val="en-US"/>
        </w:rPr>
        <w:t>VCP</w:t>
      </w:r>
      <w:r w:rsidR="005629A8" w:rsidRPr="005629A8">
        <w:t xml:space="preserve"> </w:t>
      </w:r>
      <w:r w:rsidR="005629A8" w:rsidRPr="008E5FD0">
        <w:rPr>
          <w:lang w:val="en-US"/>
        </w:rPr>
        <w:t>Drivers</w:t>
      </w:r>
      <w:r w:rsidR="005629A8" w:rsidRPr="005629A8">
        <w:t xml:space="preserve"> </w:t>
      </w:r>
      <w:hyperlink r:id="rId14" w:history="1">
        <w:r w:rsidR="00036E84" w:rsidRPr="00036E84">
          <w:rPr>
            <w:color w:val="0000FF"/>
          </w:rPr>
          <w:t>2</w:t>
        </w:r>
        <w:r w:rsidR="005629A8" w:rsidRPr="002015EE">
          <w:rPr>
            <w:color w:val="0000FF"/>
          </w:rPr>
          <w:t>.</w:t>
        </w:r>
        <w:r w:rsidR="00036E84" w:rsidRPr="00036E84">
          <w:rPr>
            <w:color w:val="0000FF"/>
          </w:rPr>
          <w:t>12</w:t>
        </w:r>
        <w:r w:rsidR="005629A8" w:rsidRPr="002015EE">
          <w:rPr>
            <w:color w:val="0000FF"/>
          </w:rPr>
          <w:t>.</w:t>
        </w:r>
        <w:r w:rsidR="00036E84" w:rsidRPr="00036E84">
          <w:rPr>
            <w:color w:val="0000FF"/>
          </w:rPr>
          <w:t>28</w:t>
        </w:r>
      </w:hyperlink>
      <w:r w:rsidR="005629A8" w:rsidRPr="005629A8">
        <w:t>».</w:t>
      </w:r>
    </w:p>
    <w:p w14:paraId="14F9A568" w14:textId="13AC1597" w:rsidR="008E5FD0" w:rsidRDefault="00461409" w:rsidP="00571AD9">
      <w:pPr>
        <w:pStyle w:val="af0"/>
      </w:pPr>
      <w:r w:rsidRPr="00461409">
        <w:t xml:space="preserve">В отличие от отладки по интерфейсу </w:t>
      </w:r>
      <w:r w:rsidR="00E73E40">
        <w:t>«</w:t>
      </w:r>
      <w:r w:rsidRPr="00461409">
        <w:rPr>
          <w:lang w:val="en-US"/>
        </w:rPr>
        <w:t>Ethernet</w:t>
      </w:r>
      <w:r w:rsidR="00E73E40">
        <w:t>», при отладке по интерфейсу «</w:t>
      </w:r>
      <w:r w:rsidR="007C29AC">
        <w:rPr>
          <w:lang w:val="en-US"/>
        </w:rPr>
        <w:t>AHBUART</w:t>
      </w:r>
      <w:r w:rsidR="00E73E40">
        <w:t>»</w:t>
      </w:r>
      <w:r w:rsidRPr="00461409">
        <w:t xml:space="preserve"> необходимо выполнять инициализацию (команда </w:t>
      </w:r>
      <w:r w:rsidR="00E73E40">
        <w:t>«</w:t>
      </w:r>
      <w:proofErr w:type="spellStart"/>
      <w:r w:rsidRPr="00461409">
        <w:rPr>
          <w:lang w:val="en-US"/>
        </w:rPr>
        <w:t>init</w:t>
      </w:r>
      <w:proofErr w:type="spellEnd"/>
      <w:r w:rsidR="00E73E40">
        <w:t>»</w:t>
      </w:r>
      <w:r w:rsidRPr="00461409">
        <w:t xml:space="preserve">) </w:t>
      </w:r>
      <w:r w:rsidR="00E82FB6">
        <w:t>после</w:t>
      </w:r>
      <w:r w:rsidRPr="00461409">
        <w:t xml:space="preserve"> сброс</w:t>
      </w:r>
      <w:r w:rsidR="00E82FB6">
        <w:t>а</w:t>
      </w:r>
      <w:r w:rsidRPr="00461409">
        <w:t xml:space="preserve"> питания.</w:t>
      </w:r>
    </w:p>
    <w:p w14:paraId="21C8ED00" w14:textId="36D69845" w:rsidR="00461409" w:rsidRDefault="005629A8" w:rsidP="005629A8">
      <w:pPr>
        <w:pStyle w:val="af0"/>
      </w:pPr>
      <w:r>
        <w:t xml:space="preserve">В разделе </w:t>
      </w:r>
      <w:r w:rsidR="00F608BE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_Ref24538574 \r \h  \* MERGEFORMAT </w:instrText>
      </w:r>
      <w:r w:rsidR="00F608BE" w:rsidRPr="002015EE">
        <w:rPr>
          <w:color w:val="0000FF"/>
        </w:rPr>
      </w:r>
      <w:r w:rsidR="00F608BE" w:rsidRPr="002015EE">
        <w:rPr>
          <w:color w:val="0000FF"/>
        </w:rPr>
        <w:fldChar w:fldCharType="separate"/>
      </w:r>
      <w:r w:rsidR="00036E84" w:rsidRPr="00036E84">
        <w:rPr>
          <w:color w:val="0000FF"/>
        </w:rPr>
        <w:t>3</w:t>
      </w:r>
      <w:r w:rsidR="00F608BE" w:rsidRPr="002015EE">
        <w:rPr>
          <w:color w:val="0000FF"/>
        </w:rPr>
        <w:fldChar w:fldCharType="end"/>
      </w:r>
      <w:r w:rsidR="00BB5CF7" w:rsidRPr="00BB5CF7">
        <w:rPr>
          <w:color w:val="0000FF"/>
        </w:rPr>
        <w:t xml:space="preserve"> </w:t>
      </w:r>
      <w:r w:rsidR="00E46DA7" w:rsidRPr="00E46DA7">
        <w:rPr>
          <w:color w:val="000000" w:themeColor="text1"/>
        </w:rPr>
        <w:t>«</w:t>
      </w:r>
      <w:r w:rsidR="00BB5CF7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_Ref24641636 \h  \* MERGEFORMAT </w:instrText>
      </w:r>
      <w:r w:rsidR="00BB5CF7" w:rsidRPr="002015EE">
        <w:rPr>
          <w:color w:val="0000FF"/>
        </w:rPr>
      </w:r>
      <w:r w:rsidR="00BB5CF7" w:rsidRPr="002015EE">
        <w:rPr>
          <w:color w:val="0000FF"/>
        </w:rPr>
        <w:fldChar w:fldCharType="separate"/>
      </w:r>
      <w:r w:rsidR="002015EE" w:rsidRPr="002015EE">
        <w:rPr>
          <w:color w:val="0000FF"/>
        </w:rPr>
        <w:t>Порядок работы</w:t>
      </w:r>
      <w:r w:rsidR="00BB5CF7" w:rsidRPr="002015EE">
        <w:rPr>
          <w:color w:val="0000FF"/>
        </w:rPr>
        <w:fldChar w:fldCharType="end"/>
      </w:r>
      <w:r>
        <w:t>» приведены доступные параметры конфигурации интерфейса.</w:t>
      </w:r>
    </w:p>
    <w:p w14:paraId="209A9FC1" w14:textId="23403101" w:rsidR="0019500C" w:rsidRPr="00C23779" w:rsidRDefault="0019500C" w:rsidP="00C23779">
      <w:pPr>
        <w:pStyle w:val="1"/>
      </w:pPr>
      <w:bookmarkStart w:id="5" w:name="_3_Порядок_работы"/>
      <w:bookmarkStart w:id="6" w:name="_Ref24538483"/>
      <w:bookmarkStart w:id="7" w:name="_Ref24538500"/>
      <w:bookmarkStart w:id="8" w:name="_Ref24538574"/>
      <w:bookmarkStart w:id="9" w:name="_Ref24538615"/>
      <w:bookmarkStart w:id="10" w:name="_Ref24538629"/>
      <w:bookmarkStart w:id="11" w:name="_Ref24641580"/>
      <w:bookmarkStart w:id="12" w:name="_Ref24641636"/>
      <w:bookmarkStart w:id="13" w:name="_Toc31115580"/>
      <w:bookmarkEnd w:id="5"/>
      <w:r w:rsidRPr="00C23779">
        <w:t>Порядок работы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0616E74F" w14:textId="1451CC82" w:rsidR="00C36D78" w:rsidRPr="00C36D78" w:rsidRDefault="00C36D78" w:rsidP="00E06C73">
      <w:pPr>
        <w:pStyle w:val="af0"/>
      </w:pPr>
      <w:r>
        <w:t>Перед началом работы необходимо убедиться</w:t>
      </w:r>
      <w:r w:rsidR="00A5080E">
        <w:t>, что</w:t>
      </w:r>
      <w:r w:rsidR="00E85634">
        <w:t xml:space="preserve"> у</w:t>
      </w:r>
      <w:r w:rsidR="00A5080E">
        <w:t xml:space="preserve"> процессор</w:t>
      </w:r>
      <w:r w:rsidR="00E85634">
        <w:t>а</w:t>
      </w:r>
      <w:r w:rsidR="00A5080E">
        <w:t xml:space="preserve"> </w:t>
      </w:r>
      <w:r w:rsidR="00E85634">
        <w:t>есть разрешение на</w:t>
      </w:r>
      <w:r w:rsidR="00A5080E">
        <w:t xml:space="preserve"> в</w:t>
      </w:r>
      <w:r w:rsidR="00E85634">
        <w:t>ход в</w:t>
      </w:r>
      <w:r w:rsidR="00A5080E">
        <w:t xml:space="preserve"> режиме отладки</w:t>
      </w:r>
      <w:r w:rsidR="009A4E64">
        <w:t>.</w:t>
      </w:r>
      <w:r>
        <w:t xml:space="preserve"> </w:t>
      </w:r>
      <w:r w:rsidR="009A4E64">
        <w:t>Д</w:t>
      </w:r>
      <w:r w:rsidR="00A5080E">
        <w:t xml:space="preserve">ля этого </w:t>
      </w:r>
      <w:r>
        <w:t xml:space="preserve">на внешний вывод микропроцессора </w:t>
      </w:r>
      <w:r>
        <w:rPr>
          <w:lang w:val="en-US"/>
        </w:rPr>
        <w:t>DSUEN</w:t>
      </w:r>
      <w:r w:rsidR="00A5080E">
        <w:t xml:space="preserve"> необходимо</w:t>
      </w:r>
      <w:r w:rsidRPr="00C36D78">
        <w:t xml:space="preserve"> </w:t>
      </w:r>
      <w:r w:rsidR="00A5080E">
        <w:t>пода</w:t>
      </w:r>
      <w:r w:rsidR="00E85634">
        <w:t>ва</w:t>
      </w:r>
      <w:r w:rsidR="00A5080E">
        <w:t xml:space="preserve">ть </w:t>
      </w:r>
      <w:r>
        <w:t>высокий логический уровень.</w:t>
      </w:r>
    </w:p>
    <w:p w14:paraId="37B47D31" w14:textId="49E15009" w:rsidR="00C2509A" w:rsidRDefault="00C2509A" w:rsidP="00E06C73">
      <w:pPr>
        <w:pStyle w:val="af0"/>
      </w:pPr>
      <w:r w:rsidRPr="00C2509A">
        <w:t xml:space="preserve">В </w:t>
      </w:r>
      <w:r w:rsidR="00926024">
        <w:t xml:space="preserve">корневой </w:t>
      </w:r>
      <w:r w:rsidRPr="00C2509A">
        <w:t xml:space="preserve">папке ПО </w:t>
      </w:r>
      <w:r w:rsidR="000C0B87">
        <w:t>«</w:t>
      </w:r>
      <w:r w:rsidR="000C0B87">
        <w:rPr>
          <w:lang w:val="en-US"/>
        </w:rPr>
        <w:t>GRAIP</w:t>
      </w:r>
      <w:r w:rsidR="000C0B87">
        <w:t xml:space="preserve">» </w:t>
      </w:r>
      <w:r w:rsidRPr="00C2509A">
        <w:t>находится</w:t>
      </w:r>
      <w:r>
        <w:t xml:space="preserve"> файл «</w:t>
      </w:r>
      <w:r>
        <w:rPr>
          <w:lang w:val="en-US"/>
        </w:rPr>
        <w:t>settings</w:t>
      </w:r>
      <w:r w:rsidRPr="00C2509A">
        <w:t>.</w:t>
      </w:r>
      <w:r>
        <w:rPr>
          <w:lang w:val="en-US"/>
        </w:rPr>
        <w:t>txt</w:t>
      </w:r>
      <w:r>
        <w:t xml:space="preserve">», который содержит пользовательские настройки для работы </w:t>
      </w:r>
      <w:r w:rsidR="000C0B87">
        <w:t>программы</w:t>
      </w:r>
      <w:r>
        <w:t xml:space="preserve">. Если требуется изменить настройки, необходимо закрыть </w:t>
      </w:r>
      <w:r w:rsidR="000C0B87">
        <w:t>ПО</w:t>
      </w:r>
      <w:r>
        <w:t>, если</w:t>
      </w:r>
      <w:r w:rsidR="000C0B87">
        <w:t xml:space="preserve"> оно запущено</w:t>
      </w:r>
      <w:r>
        <w:t xml:space="preserve">, затем отредактировать файл настроек, сохранить его и закрыть. Только после этого можно </w:t>
      </w:r>
      <w:r w:rsidR="00316D7B">
        <w:t>выполнять перезапуск</w:t>
      </w:r>
      <w:r w:rsidR="00316D7B" w:rsidRPr="00C11AE0">
        <w:t xml:space="preserve"> </w:t>
      </w:r>
      <w:r w:rsidR="000C0B87" w:rsidRPr="00C2509A">
        <w:t xml:space="preserve">ПО </w:t>
      </w:r>
      <w:r w:rsidR="000C0B87">
        <w:t>«</w:t>
      </w:r>
      <w:r w:rsidR="000C0B87">
        <w:rPr>
          <w:lang w:val="en-US"/>
        </w:rPr>
        <w:t>GRAIP</w:t>
      </w:r>
      <w:r w:rsidR="000C0B87">
        <w:t>»</w:t>
      </w:r>
      <w:r>
        <w:t>.</w:t>
      </w:r>
    </w:p>
    <w:p w14:paraId="12E1ABE3" w14:textId="339EA6EA" w:rsidR="003A0F27" w:rsidRPr="00263EF4" w:rsidRDefault="00BE1CE8" w:rsidP="00E06C73">
      <w:pPr>
        <w:pStyle w:val="af0"/>
      </w:pPr>
      <w:r>
        <w:t>В</w:t>
      </w:r>
      <w:r w:rsidRPr="00B06DE9">
        <w:t xml:space="preserve"> </w:t>
      </w:r>
      <w:r>
        <w:t>файле</w:t>
      </w:r>
      <w:r w:rsidRPr="00B06DE9">
        <w:t xml:space="preserve"> «</w:t>
      </w:r>
      <w:r>
        <w:rPr>
          <w:lang w:val="en-US"/>
        </w:rPr>
        <w:t>settings</w:t>
      </w:r>
      <w:r w:rsidRPr="00B06DE9">
        <w:t>.</w:t>
      </w:r>
      <w:r>
        <w:rPr>
          <w:lang w:val="en-US"/>
        </w:rPr>
        <w:t>txt</w:t>
      </w:r>
      <w:r w:rsidRPr="00B06DE9">
        <w:t xml:space="preserve">» </w:t>
      </w:r>
      <w:r>
        <w:t>имеется</w:t>
      </w:r>
      <w:r w:rsidRPr="00B06DE9">
        <w:t xml:space="preserve"> </w:t>
      </w:r>
      <w:r w:rsidR="00036E84" w:rsidRPr="00036E84">
        <w:t>3</w:t>
      </w:r>
      <w:r w:rsidRPr="00B06DE9">
        <w:t xml:space="preserve"> </w:t>
      </w:r>
      <w:r>
        <w:t>блока</w:t>
      </w:r>
      <w:r w:rsidRPr="00B06DE9">
        <w:t xml:space="preserve"> «</w:t>
      </w:r>
      <w:r>
        <w:rPr>
          <w:lang w:val="en-US"/>
        </w:rPr>
        <w:t>main</w:t>
      </w:r>
      <w:r w:rsidRPr="00263EF4">
        <w:t xml:space="preserve">, </w:t>
      </w:r>
      <w:r>
        <w:rPr>
          <w:lang w:val="en-US"/>
        </w:rPr>
        <w:t>Ethernet</w:t>
      </w:r>
      <w:r w:rsidRPr="00263EF4">
        <w:t xml:space="preserve">, </w:t>
      </w:r>
      <w:r>
        <w:rPr>
          <w:lang w:val="en-US"/>
        </w:rPr>
        <w:t>AHBUART</w:t>
      </w:r>
      <w:r w:rsidRPr="00B06DE9">
        <w:t>».</w:t>
      </w:r>
    </w:p>
    <w:p w14:paraId="03EDCD40" w14:textId="0FED4CD4" w:rsidR="00BE1CE8" w:rsidRDefault="00BE1CE8" w:rsidP="00E06C73">
      <w:pPr>
        <w:pStyle w:val="af0"/>
      </w:pPr>
      <w:r>
        <w:t xml:space="preserve">В блоке </w:t>
      </w:r>
      <w:r w:rsidR="003A0F27" w:rsidRPr="00263EF4">
        <w:t>«</w:t>
      </w:r>
      <w:r w:rsidR="003A0F27">
        <w:rPr>
          <w:lang w:val="en-US"/>
        </w:rPr>
        <w:t>main</w:t>
      </w:r>
      <w:r w:rsidR="003A0F27" w:rsidRPr="00263EF4">
        <w:t>»</w:t>
      </w:r>
      <w:r>
        <w:t xml:space="preserve"> наст</w:t>
      </w:r>
      <w:r w:rsidR="003A0F27">
        <w:t xml:space="preserve">раиваются уровни логирования, инициализация </w:t>
      </w:r>
      <w:r w:rsidR="0052603A">
        <w:rPr>
          <w:lang w:val="en-GB"/>
        </w:rPr>
        <w:t>UART</w:t>
      </w:r>
      <w:r w:rsidR="003A0F27">
        <w:t>, задержка для стирания микросхемы проверочных бит.</w:t>
      </w:r>
    </w:p>
    <w:p w14:paraId="5C9E75D9" w14:textId="1A9A3D93" w:rsidR="003A0F27" w:rsidRDefault="003A0F27" w:rsidP="003A0F27">
      <w:pPr>
        <w:pStyle w:val="af0"/>
      </w:pPr>
      <w:r>
        <w:t>В</w:t>
      </w:r>
      <w:r w:rsidRPr="003A0F27">
        <w:t xml:space="preserve"> </w:t>
      </w:r>
      <w:r>
        <w:t>блоке</w:t>
      </w:r>
      <w:r w:rsidRPr="003A0F27">
        <w:t xml:space="preserve"> </w:t>
      </w:r>
      <w:r w:rsidRPr="00263EF4">
        <w:t>«</w:t>
      </w:r>
      <w:r>
        <w:rPr>
          <w:lang w:val="en-US"/>
        </w:rPr>
        <w:t>Ethernet</w:t>
      </w:r>
      <w:r w:rsidRPr="00263EF4">
        <w:t>»</w:t>
      </w:r>
      <w:r>
        <w:t xml:space="preserve"> </w:t>
      </w:r>
      <w:r w:rsidRPr="00527369">
        <w:t>имеется возможность изменять максимальное количество байт данных в пакете при чтении и записи в режиме отладки.</w:t>
      </w:r>
    </w:p>
    <w:p w14:paraId="6500AF99" w14:textId="1993E239" w:rsidR="003A0F27" w:rsidRPr="003A0F27" w:rsidRDefault="003A0F27" w:rsidP="003A0F27">
      <w:pPr>
        <w:pStyle w:val="af0"/>
      </w:pPr>
      <w:r>
        <w:t>В</w:t>
      </w:r>
      <w:r w:rsidRPr="003A0F27">
        <w:t xml:space="preserve"> </w:t>
      </w:r>
      <w:r>
        <w:t>блоке</w:t>
      </w:r>
      <w:r w:rsidRPr="003A0F27">
        <w:t xml:space="preserve"> </w:t>
      </w:r>
      <w:r w:rsidRPr="002C1006">
        <w:t>«</w:t>
      </w:r>
      <w:r>
        <w:rPr>
          <w:lang w:val="en-GB"/>
        </w:rPr>
        <w:t>AHBUART</w:t>
      </w:r>
      <w:r w:rsidRPr="002C1006">
        <w:t>»</w:t>
      </w:r>
      <w:r>
        <w:t xml:space="preserve"> </w:t>
      </w:r>
      <w:r w:rsidRPr="00461409">
        <w:t xml:space="preserve">содержатся настройки подключения: номер порта </w:t>
      </w:r>
      <w:r>
        <w:t>«</w:t>
      </w:r>
      <w:r w:rsidRPr="00461409">
        <w:rPr>
          <w:lang w:val="en-US"/>
        </w:rPr>
        <w:t>port</w:t>
      </w:r>
      <w:r>
        <w:t>»</w:t>
      </w:r>
      <w:r w:rsidRPr="00461409">
        <w:t xml:space="preserve"> и скорость работы </w:t>
      </w:r>
      <w:r>
        <w:t>«</w:t>
      </w:r>
      <w:r w:rsidRPr="00461409">
        <w:rPr>
          <w:lang w:val="en-US"/>
        </w:rPr>
        <w:t>baud</w:t>
      </w:r>
      <w:r>
        <w:t>»</w:t>
      </w:r>
      <w:r w:rsidRPr="00461409">
        <w:t>. Выбор данных настроек может быть произведен автоматически без участия пользователя.</w:t>
      </w:r>
      <w:r w:rsidRPr="00263EF4">
        <w:t xml:space="preserve"> </w:t>
      </w:r>
      <w:r w:rsidRPr="00461409">
        <w:t xml:space="preserve">Так же имеется возможность изменять </w:t>
      </w:r>
      <w:r w:rsidRPr="001B21E1">
        <w:t>максимальн</w:t>
      </w:r>
      <w:r>
        <w:t>ое</w:t>
      </w:r>
      <w:r w:rsidRPr="001B21E1">
        <w:t xml:space="preserve"> количеств</w:t>
      </w:r>
      <w:r>
        <w:t>о</w:t>
      </w:r>
      <w:r w:rsidRPr="001B21E1">
        <w:t xml:space="preserve"> байт данных</w:t>
      </w:r>
      <w:r>
        <w:t xml:space="preserve"> в пакете при чтении и записи в режиме отладки.</w:t>
      </w:r>
    </w:p>
    <w:p w14:paraId="2D1B3899" w14:textId="1C24F9D8" w:rsidR="00926024" w:rsidRPr="00C2509A" w:rsidRDefault="00926024" w:rsidP="00CE1086">
      <w:pPr>
        <w:pStyle w:val="af0"/>
      </w:pPr>
      <w:r>
        <w:t>В случае удаления файла «</w:t>
      </w:r>
      <w:r>
        <w:rPr>
          <w:lang w:val="en-US"/>
        </w:rPr>
        <w:t>settings</w:t>
      </w:r>
      <w:r w:rsidRPr="00C2509A">
        <w:t>.</w:t>
      </w:r>
      <w:r>
        <w:rPr>
          <w:lang w:val="en-US"/>
        </w:rPr>
        <w:t>txt</w:t>
      </w:r>
      <w:r>
        <w:t>» при запуске ПО он будет создан</w:t>
      </w:r>
      <w:r w:rsidR="00972ADF">
        <w:t xml:space="preserve"> заново</w:t>
      </w:r>
      <w:r>
        <w:t xml:space="preserve"> со стандартными настройками.</w:t>
      </w:r>
    </w:p>
    <w:p w14:paraId="572B095E" w14:textId="77777777" w:rsidR="00EE1A1B" w:rsidRDefault="00A5080E" w:rsidP="00E06C73">
      <w:pPr>
        <w:pStyle w:val="af0"/>
      </w:pPr>
      <w:r w:rsidRPr="00835BD6">
        <w:t>Запустит</w:t>
      </w:r>
      <w:r>
        <w:t>ь</w:t>
      </w:r>
      <w:r w:rsidRPr="00835BD6">
        <w:t xml:space="preserve"> </w:t>
      </w:r>
      <w:r w:rsidR="00284ADB">
        <w:t>исполняемый файл</w:t>
      </w:r>
      <w:r w:rsidR="00284ADB" w:rsidRPr="00835BD6">
        <w:t xml:space="preserve"> </w:t>
      </w:r>
      <w:r w:rsidR="00E06C73" w:rsidRPr="00835BD6">
        <w:t>«</w:t>
      </w:r>
      <w:proofErr w:type="spellStart"/>
      <w:r w:rsidR="00E06C73" w:rsidRPr="00835BD6">
        <w:rPr>
          <w:lang w:val="en-US"/>
        </w:rPr>
        <w:t>graip</w:t>
      </w:r>
      <w:proofErr w:type="spellEnd"/>
      <w:r w:rsidR="00036E84" w:rsidRPr="00036E84">
        <w:t>_</w:t>
      </w:r>
      <w:r w:rsidR="00402B75">
        <w:rPr>
          <w:lang w:val="en-US"/>
        </w:rPr>
        <w:t>eth</w:t>
      </w:r>
      <w:r w:rsidR="00E06C73" w:rsidRPr="00835BD6">
        <w:t>.</w:t>
      </w:r>
      <w:r w:rsidR="00E06C73" w:rsidRPr="00835BD6">
        <w:rPr>
          <w:lang w:val="en-US"/>
        </w:rPr>
        <w:t>exe</w:t>
      </w:r>
      <w:r w:rsidR="00E06C73" w:rsidRPr="00835BD6">
        <w:t>»</w:t>
      </w:r>
      <w:r w:rsidR="00402B75" w:rsidRPr="00402B75">
        <w:t xml:space="preserve"> </w:t>
      </w:r>
      <w:r w:rsidR="00402B75">
        <w:t xml:space="preserve">или </w:t>
      </w:r>
      <w:r w:rsidR="00402B75" w:rsidRPr="00835BD6">
        <w:t>«</w:t>
      </w:r>
      <w:proofErr w:type="spellStart"/>
      <w:r w:rsidR="00402B75" w:rsidRPr="00835BD6">
        <w:rPr>
          <w:lang w:val="en-US"/>
        </w:rPr>
        <w:t>graip</w:t>
      </w:r>
      <w:proofErr w:type="spellEnd"/>
      <w:r w:rsidR="00036E84" w:rsidRPr="00036E84">
        <w:t>_</w:t>
      </w:r>
      <w:proofErr w:type="spellStart"/>
      <w:r w:rsidR="00D16693">
        <w:rPr>
          <w:lang w:val="en-US"/>
        </w:rPr>
        <w:t>ahbuart</w:t>
      </w:r>
      <w:proofErr w:type="spellEnd"/>
      <w:r w:rsidR="00402B75" w:rsidRPr="00835BD6">
        <w:t>.</w:t>
      </w:r>
      <w:r w:rsidR="00402B75" w:rsidRPr="00835BD6">
        <w:rPr>
          <w:lang w:val="en-US"/>
        </w:rPr>
        <w:t>exe</w:t>
      </w:r>
      <w:r w:rsidR="00402B75" w:rsidRPr="00835BD6">
        <w:t>»</w:t>
      </w:r>
      <w:r w:rsidR="00B9350D">
        <w:t xml:space="preserve"> в зависимости от выбранного</w:t>
      </w:r>
      <w:r w:rsidR="00D24754" w:rsidRPr="00E71FDA">
        <w:t xml:space="preserve"> отладочного</w:t>
      </w:r>
      <w:r w:rsidR="00B9350D">
        <w:t xml:space="preserve"> </w:t>
      </w:r>
      <w:r w:rsidR="00B9350D" w:rsidRPr="00EE1A1B">
        <w:t>интерфейса</w:t>
      </w:r>
      <w:r w:rsidR="00E06C73" w:rsidRPr="00EE1A1B">
        <w:t>.</w:t>
      </w:r>
    </w:p>
    <w:p w14:paraId="3475AE72" w14:textId="5FE7AAF6" w:rsidR="001A275D" w:rsidRDefault="00EE1A1B" w:rsidP="00E06C73">
      <w:pPr>
        <w:pStyle w:val="af0"/>
      </w:pPr>
      <w:r>
        <w:t>В</w:t>
      </w:r>
      <w:r w:rsidR="001A275D">
        <w:t xml:space="preserve"> папк</w:t>
      </w:r>
      <w:r w:rsidR="007365C3">
        <w:t>е</w:t>
      </w:r>
      <w:r w:rsidR="001A275D">
        <w:t xml:space="preserve"> «</w:t>
      </w:r>
      <w:r w:rsidR="001A275D">
        <w:rPr>
          <w:lang w:val="en-US"/>
        </w:rPr>
        <w:t>log</w:t>
      </w:r>
      <w:r w:rsidR="00CE1086">
        <w:t>»</w:t>
      </w:r>
      <w:r w:rsidR="001A275D">
        <w:t>,</w:t>
      </w:r>
      <w:r w:rsidR="001A275D" w:rsidRPr="001A275D">
        <w:t xml:space="preserve"> находящ</w:t>
      </w:r>
      <w:r w:rsidR="005935C0">
        <w:t>ей</w:t>
      </w:r>
      <w:r w:rsidR="001A275D" w:rsidRPr="001A275D">
        <w:t>ся</w:t>
      </w:r>
      <w:r w:rsidR="001A275D">
        <w:t xml:space="preserve"> в корневой папке </w:t>
      </w:r>
      <w:r w:rsidR="00284ADB">
        <w:t>ПО «</w:t>
      </w:r>
      <w:r w:rsidR="00284ADB">
        <w:rPr>
          <w:lang w:val="en-US"/>
        </w:rPr>
        <w:t>GRAIP</w:t>
      </w:r>
      <w:r w:rsidR="00284ADB">
        <w:t>»</w:t>
      </w:r>
      <w:r w:rsidR="001A275D">
        <w:t>,</w:t>
      </w:r>
      <w:r w:rsidR="001A275D" w:rsidRPr="001A275D">
        <w:t xml:space="preserve"> </w:t>
      </w:r>
      <w:r w:rsidR="001A275D">
        <w:t xml:space="preserve">автоматически сохраняется </w:t>
      </w:r>
      <w:r w:rsidR="007365C3">
        <w:t>информация о выполнении</w:t>
      </w:r>
      <w:r w:rsidR="001A275D">
        <w:t xml:space="preserve"> текущей сессии.</w:t>
      </w:r>
    </w:p>
    <w:p w14:paraId="32080882" w14:textId="5BFA27ED" w:rsidR="00480E63" w:rsidRDefault="002F660D" w:rsidP="00E06C73">
      <w:pPr>
        <w:pStyle w:val="af0"/>
      </w:pPr>
      <w:r>
        <w:t xml:space="preserve">Если с первого раза не удается установить соединение с </w:t>
      </w:r>
      <w:r w:rsidR="00EF52BE">
        <w:t>отладочным устройством</w:t>
      </w:r>
      <w:r>
        <w:t>, ПО «</w:t>
      </w:r>
      <w:r>
        <w:rPr>
          <w:lang w:val="en-US"/>
        </w:rPr>
        <w:t>GRAIP</w:t>
      </w:r>
      <w:r>
        <w:t>» предпримет еще несколько попыток (с увеличивающимся временем ожидания между ними).</w:t>
      </w:r>
    </w:p>
    <w:p w14:paraId="65445DDC" w14:textId="4234E3F7" w:rsidR="0047692E" w:rsidRPr="00BB4897" w:rsidRDefault="000B0201" w:rsidP="00E06C73">
      <w:pPr>
        <w:pStyle w:val="af0"/>
      </w:pPr>
      <w:r>
        <w:lastRenderedPageBreak/>
        <w:t>В начале работы программы</w:t>
      </w:r>
      <w:r w:rsidR="00E06C73" w:rsidRPr="00835BD6">
        <w:t xml:space="preserve"> посылается пакет данных и ожидается ответ процессора. В случае если соединение так и не удалось установить (процессор не отвечает), программа закрывается. Возможные </w:t>
      </w:r>
      <w:r w:rsidR="0047692E">
        <w:t xml:space="preserve">аппаратные </w:t>
      </w:r>
      <w:r w:rsidR="00E06C73" w:rsidRPr="00835BD6">
        <w:t>причины такого поведения: отсутствие тактирования процессора, проблемы с физическим подключением платы к компьютеру, плохой контакт процессор</w:t>
      </w:r>
      <w:r w:rsidR="00CE1086">
        <w:t>а в</w:t>
      </w:r>
      <w:r w:rsidR="00E06C73" w:rsidRPr="00835BD6">
        <w:t xml:space="preserve"> сокете.</w:t>
      </w:r>
      <w:r w:rsidR="0047692E">
        <w:t xml:space="preserve"> </w:t>
      </w:r>
      <w:r w:rsidR="00A47C97">
        <w:t xml:space="preserve">Если запуск выполняется с использованием интерфейса </w:t>
      </w:r>
      <w:r w:rsidR="00A47C97">
        <w:rPr>
          <w:lang w:val="en-US"/>
        </w:rPr>
        <w:t>Ethernet</w:t>
      </w:r>
      <w:r w:rsidR="00A47C97">
        <w:t>, то возможны следующие программно-аппаратные проблемы</w:t>
      </w:r>
      <w:r w:rsidR="00BB4897">
        <w:t>:</w:t>
      </w:r>
      <w:r w:rsidR="00BB4897" w:rsidRPr="00BB4897">
        <w:t xml:space="preserve"> </w:t>
      </w:r>
      <w:r w:rsidR="00A47C97" w:rsidRPr="00835BD6">
        <w:t xml:space="preserve">отсутствие необходимых разрешений в брандмауэре </w:t>
      </w:r>
      <w:r w:rsidR="00A47C97" w:rsidRPr="00036E84">
        <w:rPr>
          <w:lang w:val="en-US"/>
        </w:rPr>
        <w:t>Windows</w:t>
      </w:r>
      <w:r w:rsidR="00A47C97">
        <w:t xml:space="preserve">,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 xml:space="preserve">адрес отладочного интерфейса </w:t>
      </w:r>
      <w:r w:rsidR="00A47C97">
        <w:rPr>
          <w:lang w:val="en-US"/>
        </w:rPr>
        <w:t>Ethernet</w:t>
      </w:r>
      <w:r w:rsidR="00A47C97">
        <w:t xml:space="preserve"> процессора не принадлежит подсети</w:t>
      </w:r>
      <w:r w:rsidR="00A47C97" w:rsidRPr="00C11AE0">
        <w:t xml:space="preserve"> сетевой кар</w:t>
      </w:r>
      <w:r w:rsidR="00A47C97">
        <w:t>т</w:t>
      </w:r>
      <w:r w:rsidR="00A47C97" w:rsidRPr="00C11AE0">
        <w:t>ы</w:t>
      </w:r>
      <w:r w:rsidR="00A47C97">
        <w:t xml:space="preserve">,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 xml:space="preserve">адрес сетевой карты совпадает с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>адресом</w:t>
      </w:r>
      <w:r w:rsidR="00A47C97" w:rsidRPr="00983894">
        <w:t xml:space="preserve"> </w:t>
      </w:r>
      <w:r w:rsidR="00A47C97">
        <w:t xml:space="preserve">отладочного интерфейса </w:t>
      </w:r>
      <w:r w:rsidR="00A47C97">
        <w:rPr>
          <w:lang w:val="en-US"/>
        </w:rPr>
        <w:t>Ethernet</w:t>
      </w:r>
      <w:r w:rsidR="00A47C97">
        <w:t xml:space="preserve"> процессора</w:t>
      </w:r>
      <w:r w:rsidR="00A47C97" w:rsidRPr="00835BD6">
        <w:t xml:space="preserve">, </w:t>
      </w:r>
      <w:r w:rsidR="00A47C97">
        <w:t xml:space="preserve">аппаратные </w:t>
      </w:r>
      <w:r w:rsidR="00A47C97" w:rsidRPr="00835BD6">
        <w:t>проблемы с сетевой картой компьютера</w:t>
      </w:r>
      <w:r w:rsidR="00A47C97">
        <w:t>.</w:t>
      </w:r>
    </w:p>
    <w:p w14:paraId="6F2717EB" w14:textId="021A40B8" w:rsidR="00E06C73" w:rsidRDefault="00E06C73" w:rsidP="00E06C73">
      <w:pPr>
        <w:pStyle w:val="af0"/>
      </w:pPr>
      <w:r w:rsidRPr="00835BD6">
        <w:t>При успешном запуске программы окно программы</w:t>
      </w:r>
      <w:r>
        <w:t xml:space="preserve"> будет иметь вид, представленный на </w:t>
      </w:r>
      <w:r w:rsidR="007E7274">
        <w:t>рисунке</w:t>
      </w:r>
      <w:r w:rsidR="002015EE">
        <w:t> </w:t>
      </w:r>
      <w:r w:rsidR="007E7274" w:rsidRPr="005E063F">
        <w:rPr>
          <w:color w:val="0000FF"/>
        </w:rPr>
        <w:fldChar w:fldCharType="begin"/>
      </w:r>
      <w:r w:rsidR="007E7274" w:rsidRPr="005E063F">
        <w:rPr>
          <w:color w:val="0000FF"/>
        </w:rPr>
        <w:instrText xml:space="preserve"> REF _Ref23867206 \h  \* MERGEFORMAT </w:instrText>
      </w:r>
      <w:r w:rsidR="007E7274" w:rsidRPr="005E063F">
        <w:rPr>
          <w:color w:val="0000FF"/>
        </w:rPr>
      </w:r>
      <w:r w:rsidR="007E7274" w:rsidRPr="005E063F">
        <w:rPr>
          <w:color w:val="0000FF"/>
        </w:rPr>
        <w:fldChar w:fldCharType="separate"/>
      </w:r>
      <w:r w:rsidR="005E063F" w:rsidRPr="005E063F">
        <w:rPr>
          <w:vanish/>
          <w:color w:val="0000FF"/>
        </w:rPr>
        <w:t xml:space="preserve">Рисунок </w:t>
      </w:r>
      <w:r w:rsidR="00036E84" w:rsidRPr="00036E84">
        <w:rPr>
          <w:noProof/>
          <w:color w:val="0000FF"/>
        </w:rPr>
        <w:t>2</w:t>
      </w:r>
      <w:r w:rsidR="007E7274" w:rsidRPr="005E063F">
        <w:rPr>
          <w:color w:val="0000FF"/>
        </w:rPr>
        <w:fldChar w:fldCharType="end"/>
      </w:r>
      <w:r w:rsidR="00BB5CF7">
        <w:t>.</w:t>
      </w:r>
    </w:p>
    <w:p w14:paraId="49CD72CE" w14:textId="77777777" w:rsidR="00E73E40" w:rsidRDefault="00E73E40" w:rsidP="00E06C73">
      <w:pPr>
        <w:pStyle w:val="af0"/>
      </w:pPr>
    </w:p>
    <w:p w14:paraId="69BA19FB" w14:textId="11CFF190" w:rsidR="00E06C73" w:rsidRDefault="00E23301" w:rsidP="00480E63">
      <w:pPr>
        <w:pStyle w:val="af"/>
        <w:keepNext/>
      </w:pPr>
      <w:r>
        <w:drawing>
          <wp:inline distT="0" distB="0" distL="0" distR="0" wp14:anchorId="40F318F0" wp14:editId="68C80F95">
            <wp:extent cx="6004726" cy="58007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Сопровождение\Средства разработчика\graip\Версии ПО\graip 1.44 - потребителям\doc\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726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3A786" w14:textId="77777777" w:rsidR="00E06C73" w:rsidRDefault="00E06C73" w:rsidP="00480E63">
      <w:pPr>
        <w:pStyle w:val="af0"/>
        <w:keepNext/>
        <w:ind w:firstLine="0"/>
        <w:jc w:val="center"/>
      </w:pPr>
    </w:p>
    <w:p w14:paraId="0CBE8464" w14:textId="5A28C3CA" w:rsidR="00E06C73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14" w:name="_Ref23867206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2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14"/>
      <w:r w:rsidR="00E06C73" w:rsidRPr="00B11DC7">
        <w:rPr>
          <w:b w:val="0"/>
          <w:sz w:val="26"/>
          <w:szCs w:val="26"/>
        </w:rPr>
        <w:t xml:space="preserve"> </w:t>
      </w:r>
      <w:r w:rsidR="00E06C73" w:rsidRPr="00B11DC7">
        <w:rPr>
          <w:b w:val="0"/>
          <w:color w:val="000000" w:themeColor="text1"/>
          <w:sz w:val="26"/>
          <w:szCs w:val="26"/>
        </w:rPr>
        <w:t>– Внешний вид окна программы при успешном запуске</w:t>
      </w:r>
    </w:p>
    <w:p w14:paraId="03E9B976" w14:textId="77777777" w:rsidR="00E06C73" w:rsidRPr="00002101" w:rsidRDefault="00E06C73" w:rsidP="00E06C73">
      <w:pPr>
        <w:pStyle w:val="af0"/>
      </w:pPr>
    </w:p>
    <w:p w14:paraId="387CA222" w14:textId="443178FB" w:rsidR="00E06C73" w:rsidRDefault="00E06C73" w:rsidP="00E06C73">
      <w:pPr>
        <w:pStyle w:val="af0"/>
      </w:pPr>
      <w:r w:rsidRPr="00002101">
        <w:t>При неудачном запуске программы окно программы будет иметь вид, представленный на рисунке</w:t>
      </w:r>
      <w:r w:rsidR="002015EE">
        <w:t> </w:t>
      </w:r>
      <w:r w:rsidR="00A95B84" w:rsidRPr="005E063F">
        <w:rPr>
          <w:color w:val="0000FF"/>
        </w:rPr>
        <w:fldChar w:fldCharType="begin"/>
      </w:r>
      <w:r w:rsidR="00A95B84" w:rsidRPr="005E063F">
        <w:rPr>
          <w:color w:val="0000FF"/>
        </w:rPr>
        <w:instrText xml:space="preserve"> REF _Ref23867354 \h  \* MERGEFORMAT </w:instrText>
      </w:r>
      <w:r w:rsidR="00A95B84" w:rsidRPr="005E063F">
        <w:rPr>
          <w:color w:val="0000FF"/>
        </w:rPr>
      </w:r>
      <w:r w:rsidR="00A95B84" w:rsidRPr="005E063F">
        <w:rPr>
          <w:color w:val="0000FF"/>
        </w:rPr>
        <w:fldChar w:fldCharType="separate"/>
      </w:r>
      <w:r w:rsidR="005E063F" w:rsidRPr="005E063F">
        <w:rPr>
          <w:vanish/>
          <w:color w:val="0000FF"/>
        </w:rPr>
        <w:t xml:space="preserve">Рисунок </w:t>
      </w:r>
      <w:r w:rsidR="00036E84" w:rsidRPr="00036E84">
        <w:rPr>
          <w:noProof/>
          <w:color w:val="0000FF"/>
        </w:rPr>
        <w:t>3</w:t>
      </w:r>
      <w:r w:rsidR="00A95B84" w:rsidRPr="005E063F">
        <w:rPr>
          <w:color w:val="0000FF"/>
        </w:rPr>
        <w:fldChar w:fldCharType="end"/>
      </w:r>
      <w:r>
        <w:t>.</w:t>
      </w:r>
    </w:p>
    <w:p w14:paraId="2064CA05" w14:textId="77777777" w:rsidR="00E73E40" w:rsidRDefault="00E73E40" w:rsidP="00E06C73">
      <w:pPr>
        <w:pStyle w:val="af0"/>
      </w:pPr>
    </w:p>
    <w:p w14:paraId="55A6E939" w14:textId="5E7369DD" w:rsidR="00E06C73" w:rsidRDefault="00E23301" w:rsidP="000F4F22">
      <w:pPr>
        <w:pStyle w:val="af"/>
        <w:keepNext/>
      </w:pPr>
      <w:r>
        <w:drawing>
          <wp:inline distT="0" distB="0" distL="0" distR="0" wp14:anchorId="51C38FE7" wp14:editId="30901ECB">
            <wp:extent cx="6115050" cy="243879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Сопровождение\Средства разработчика\graip\Версии ПО\graip 1.44 - потребителям\doc\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38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E0D84" w14:textId="77777777" w:rsidR="00E06C73" w:rsidRDefault="00E06C73" w:rsidP="000F4F22">
      <w:pPr>
        <w:pStyle w:val="af"/>
        <w:keepNext/>
      </w:pPr>
    </w:p>
    <w:p w14:paraId="70696AAD" w14:textId="53D9D999" w:rsidR="00E06C73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15" w:name="_Ref23867354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3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15"/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="00E06C73" w:rsidRPr="00B11DC7">
        <w:rPr>
          <w:b w:val="0"/>
          <w:color w:val="000000" w:themeColor="text1"/>
          <w:sz w:val="26"/>
          <w:szCs w:val="26"/>
        </w:rPr>
        <w:t>– Внешний вид окна при неудачном запуске</w:t>
      </w:r>
    </w:p>
    <w:p w14:paraId="172E5414" w14:textId="77777777" w:rsidR="000F4F22" w:rsidRDefault="000F4F22" w:rsidP="00AC659A">
      <w:pPr>
        <w:pStyle w:val="af0"/>
        <w:jc w:val="center"/>
      </w:pPr>
    </w:p>
    <w:p w14:paraId="675C4606" w14:textId="77777777" w:rsidR="005F2F82" w:rsidRDefault="00106055" w:rsidP="005F2F82">
      <w:pPr>
        <w:pStyle w:val="af7"/>
      </w:pPr>
      <w:r>
        <w:t>Примечание</w:t>
      </w:r>
    </w:p>
    <w:p w14:paraId="59F74E50" w14:textId="77777777" w:rsidR="00106055" w:rsidRDefault="00106055" w:rsidP="00106055">
      <w:pPr>
        <w:pStyle w:val="af0"/>
      </w:pPr>
      <w:r>
        <w:t>Программа поддерживает пакетное исполнение команд.</w:t>
      </w:r>
    </w:p>
    <w:p w14:paraId="7F842FBF" w14:textId="77777777" w:rsidR="002C3098" w:rsidRDefault="002C3098" w:rsidP="002C3098">
      <w:pPr>
        <w:pStyle w:val="af0"/>
      </w:pPr>
      <w:r>
        <w:t>В папке «</w:t>
      </w:r>
      <w:r>
        <w:rPr>
          <w:lang w:val="en-US"/>
        </w:rPr>
        <w:t>scripts</w:t>
      </w:r>
      <w:r>
        <w:t>»</w:t>
      </w:r>
      <w:r w:rsidRPr="005F2F82">
        <w:t xml:space="preserve"> </w:t>
      </w:r>
      <w:r>
        <w:t>наход</w:t>
      </w:r>
      <w:r w:rsidR="00D16988">
        <w:t>я</w:t>
      </w:r>
      <w:r>
        <w:t>тся</w:t>
      </w:r>
      <w:r w:rsidR="00D16988">
        <w:t xml:space="preserve"> примеры</w:t>
      </w:r>
      <w:r w:rsidR="005F2F82">
        <w:t xml:space="preserve"> исполняемы</w:t>
      </w:r>
      <w:r w:rsidR="00D16988">
        <w:t>х</w:t>
      </w:r>
      <w:r w:rsidR="005F2F82">
        <w:t xml:space="preserve"> файл</w:t>
      </w:r>
      <w:r w:rsidR="00D16988">
        <w:t>ов</w:t>
      </w:r>
      <w:r w:rsidR="005F2F82">
        <w:t xml:space="preserve"> инициализации работы процессора с памятью </w:t>
      </w:r>
      <w:r w:rsidR="005F2F82">
        <w:rPr>
          <w:lang w:val="en-US"/>
        </w:rPr>
        <w:t>SDRAM</w:t>
      </w:r>
      <w:r w:rsidR="005F2F82">
        <w:t>, а также</w:t>
      </w:r>
      <w:r>
        <w:t xml:space="preserve"> файлов </w:t>
      </w:r>
      <w:r w:rsidR="005F2F82">
        <w:t>загрузки рабочей программы</w:t>
      </w:r>
      <w:r w:rsidR="00864BBB">
        <w:t xml:space="preserve"> в память и запуска на выполнение.</w:t>
      </w:r>
    </w:p>
    <w:p w14:paraId="168DC670" w14:textId="1AE7DB7A" w:rsidR="003B386A" w:rsidRDefault="004335C2" w:rsidP="003B386A">
      <w:pPr>
        <w:pStyle w:val="af0"/>
      </w:pPr>
      <w:r>
        <w:t>Программа поддерживает запуск с передачей пакета исполняемых команд. Таким образом можно создавать «</w:t>
      </w:r>
      <w:r w:rsidRPr="00C03303">
        <w:t>.</w:t>
      </w:r>
      <w:r>
        <w:rPr>
          <w:lang w:val="en-US"/>
        </w:rPr>
        <w:t>bat</w:t>
      </w:r>
      <w:r>
        <w:t>»</w:t>
      </w:r>
      <w:r w:rsidRPr="00AF2AA3">
        <w:t xml:space="preserve"> файлы</w:t>
      </w:r>
      <w:r>
        <w:t xml:space="preserve">, которые сразу после запуска </w:t>
      </w:r>
      <w:r w:rsidR="00284ADB">
        <w:t xml:space="preserve">ПО </w:t>
      </w:r>
      <w:r>
        <w:t>«</w:t>
      </w:r>
      <w:r w:rsidRPr="00002101">
        <w:rPr>
          <w:lang w:val="en-US"/>
        </w:rPr>
        <w:t>GRAIP</w:t>
      </w:r>
      <w:r>
        <w:t>» выполняют определенный набор команд. После выполнения набора команд</w:t>
      </w:r>
      <w:r w:rsidR="00284ADB" w:rsidRPr="00284ADB">
        <w:t xml:space="preserve"> </w:t>
      </w:r>
      <w:r w:rsidR="00284ADB">
        <w:t>ПО «</w:t>
      </w:r>
      <w:r w:rsidR="00284ADB">
        <w:rPr>
          <w:lang w:val="en-US"/>
        </w:rPr>
        <w:t>GRAIP</w:t>
      </w:r>
      <w:r w:rsidR="00284ADB">
        <w:t>»</w:t>
      </w:r>
      <w:r w:rsidR="002015EE">
        <w:t xml:space="preserve"> переходит в режим приема команд управления от пользователя</w:t>
      </w:r>
      <w:r>
        <w:t>. Примеры исполняемых «</w:t>
      </w:r>
      <w:r w:rsidRPr="00C03303">
        <w:t>.</w:t>
      </w:r>
      <w:r>
        <w:rPr>
          <w:lang w:val="en-US"/>
        </w:rPr>
        <w:t>bat</w:t>
      </w:r>
      <w:r>
        <w:t>» файлов</w:t>
      </w:r>
      <w:r w:rsidR="002015EE">
        <w:t xml:space="preserve"> приведены</w:t>
      </w:r>
      <w:r>
        <w:t xml:space="preserve"> в папке «</w:t>
      </w:r>
      <w:r w:rsidRPr="004335C2">
        <w:rPr>
          <w:lang w:val="en-US"/>
        </w:rPr>
        <w:t>bat</w:t>
      </w:r>
      <w:r w:rsidR="00036E84" w:rsidRPr="00036E84">
        <w:t>_</w:t>
      </w:r>
      <w:r w:rsidRPr="004335C2">
        <w:rPr>
          <w:lang w:val="en-US"/>
        </w:rPr>
        <w:t>file</w:t>
      </w:r>
      <w:r w:rsidR="00B34DB8">
        <w:t>»</w:t>
      </w:r>
      <w:r>
        <w:t>.</w:t>
      </w:r>
    </w:p>
    <w:p w14:paraId="0D28A6AE" w14:textId="58026644" w:rsidR="004335C2" w:rsidRDefault="003B386A" w:rsidP="003B386A">
      <w:pPr>
        <w:pStyle w:val="af0"/>
      </w:pPr>
      <w:r>
        <w:t>Прервать выполнение текущей команды можно нажатием комбинации клавиш «</w:t>
      </w:r>
      <w:r>
        <w:rPr>
          <w:lang w:val="en-US"/>
        </w:rPr>
        <w:t>Ctrl</w:t>
      </w:r>
      <w:r w:rsidRPr="004B117A">
        <w:t xml:space="preserve"> + </w:t>
      </w:r>
      <w:r>
        <w:rPr>
          <w:lang w:val="en-US"/>
        </w:rPr>
        <w:t>C</w:t>
      </w:r>
      <w:r>
        <w:t>».</w:t>
      </w:r>
    </w:p>
    <w:p w14:paraId="6B8F1116" w14:textId="77777777" w:rsidR="009C6C96" w:rsidRDefault="009C6C96">
      <w:pPr>
        <w:rPr>
          <w:rFonts w:cs="Arial"/>
          <w:b/>
          <w:iCs/>
          <w:kern w:val="32"/>
          <w:sz w:val="26"/>
          <w:szCs w:val="28"/>
        </w:rPr>
      </w:pPr>
      <w:r>
        <w:br w:type="page"/>
      </w:r>
    </w:p>
    <w:p w14:paraId="3F4A1F78" w14:textId="3AAA8FC5" w:rsidR="0019500C" w:rsidRDefault="0019500C" w:rsidP="00E46DA7">
      <w:pPr>
        <w:pStyle w:val="1"/>
      </w:pPr>
      <w:bookmarkStart w:id="16" w:name="_4_Поддерживаемые_команды"/>
      <w:bookmarkStart w:id="17" w:name="_Toc31115581"/>
      <w:bookmarkEnd w:id="16"/>
      <w:r>
        <w:lastRenderedPageBreak/>
        <w:t>Поддерживаемые команды</w:t>
      </w:r>
      <w:bookmarkEnd w:id="17"/>
      <w:r w:rsidR="000A3609">
        <w:t xml:space="preserve"> </w:t>
      </w:r>
    </w:p>
    <w:p w14:paraId="01D07B30" w14:textId="1DCC0628" w:rsidR="0019500C" w:rsidRPr="00E46DA7" w:rsidRDefault="0019500C" w:rsidP="00E46DA7">
      <w:pPr>
        <w:pStyle w:val="2"/>
      </w:pPr>
      <w:bookmarkStart w:id="18" w:name="_Toc31115582"/>
      <w:r w:rsidRPr="00E46DA7">
        <w:t>Список команд</w:t>
      </w:r>
      <w:bookmarkEnd w:id="18"/>
    </w:p>
    <w:p w14:paraId="1D8DE076" w14:textId="41DB5519" w:rsidR="002B1AB7" w:rsidRPr="00C22646" w:rsidRDefault="002B1AB7" w:rsidP="00E92677">
      <w:pPr>
        <w:pStyle w:val="af0"/>
      </w:pPr>
      <w:bookmarkStart w:id="19" w:name="_4.1_Список_команд"/>
      <w:bookmarkEnd w:id="19"/>
      <w:r w:rsidRPr="00002101">
        <w:t>Команды</w:t>
      </w:r>
      <w:r>
        <w:t>,</w:t>
      </w:r>
      <w:r w:rsidRPr="00002101">
        <w:t xml:space="preserve"> которые </w:t>
      </w:r>
      <w:r w:rsidR="002015EE">
        <w:t xml:space="preserve">реализованы в ПО </w:t>
      </w:r>
      <w:r>
        <w:t>«</w:t>
      </w:r>
      <w:r w:rsidRPr="00002101">
        <w:rPr>
          <w:lang w:val="en-US"/>
        </w:rPr>
        <w:t>GRAIP</w:t>
      </w:r>
      <w:r>
        <w:t>»,</w:t>
      </w:r>
      <w:r w:rsidR="00E92677">
        <w:t xml:space="preserve"> представлены в </w:t>
      </w:r>
      <w:r w:rsidRPr="00C25D3B">
        <w:t>таблице</w:t>
      </w:r>
      <w:r w:rsidR="00E92677" w:rsidRPr="00C25D3B">
        <w:t> </w:t>
      </w:r>
      <w:r w:rsidR="00B11DC7" w:rsidRPr="00C22646">
        <w:rPr>
          <w:color w:val="0000FF"/>
        </w:rPr>
        <w:fldChar w:fldCharType="begin"/>
      </w:r>
      <w:r w:rsidR="00B11DC7" w:rsidRPr="001F0438">
        <w:rPr>
          <w:color w:val="0000FF"/>
        </w:rPr>
        <w:instrText xml:space="preserve"> REF _Ref23867535 \h  \* MERGEFORMAT </w:instrText>
      </w:r>
      <w:r w:rsidR="00B11DC7" w:rsidRPr="00C22646">
        <w:rPr>
          <w:color w:val="0000FF"/>
        </w:rPr>
      </w:r>
      <w:r w:rsidR="00B11DC7" w:rsidRPr="00C22646">
        <w:rPr>
          <w:color w:val="0000FF"/>
        </w:rPr>
        <w:fldChar w:fldCharType="separate"/>
      </w:r>
      <w:r w:rsidR="002015EE" w:rsidRPr="001F0438">
        <w:rPr>
          <w:vanish/>
          <w:color w:val="0000FF"/>
          <w:spacing w:val="20"/>
        </w:rPr>
        <w:t>Таблица</w:t>
      </w:r>
      <w:r w:rsidR="002015EE" w:rsidRPr="001F0438">
        <w:rPr>
          <w:vanish/>
          <w:color w:val="0000FF"/>
        </w:rPr>
        <w:t xml:space="preserve"> </w:t>
      </w:r>
      <w:r w:rsidR="00036E84" w:rsidRPr="00C25D3B">
        <w:rPr>
          <w:noProof/>
          <w:color w:val="0000FF"/>
        </w:rPr>
        <w:t>1</w:t>
      </w:r>
      <w:r w:rsidR="00B11DC7" w:rsidRPr="00C22646">
        <w:rPr>
          <w:color w:val="0000FF"/>
        </w:rPr>
        <w:fldChar w:fldCharType="end"/>
      </w:r>
      <w:r w:rsidRPr="00C22646">
        <w:t>.</w:t>
      </w:r>
    </w:p>
    <w:p w14:paraId="66E8D90B" w14:textId="77777777" w:rsidR="00480E63" w:rsidRDefault="00480E63" w:rsidP="002B1AB7">
      <w:pPr>
        <w:pStyle w:val="af0"/>
      </w:pPr>
    </w:p>
    <w:p w14:paraId="0DDB7475" w14:textId="757EBBBD" w:rsidR="002B1AB7" w:rsidRPr="00B11DC7" w:rsidRDefault="00B11DC7" w:rsidP="00B11DC7">
      <w:pPr>
        <w:pStyle w:val="afd"/>
        <w:keepNext/>
        <w:spacing w:after="0"/>
        <w:jc w:val="both"/>
        <w:rPr>
          <w:b w:val="0"/>
          <w:color w:val="000000" w:themeColor="text1"/>
          <w:sz w:val="26"/>
          <w:szCs w:val="26"/>
        </w:rPr>
      </w:pPr>
      <w:bookmarkStart w:id="20" w:name="_Ref23867535"/>
      <w:r w:rsidRPr="00B11DC7">
        <w:rPr>
          <w:b w:val="0"/>
          <w:color w:val="000000" w:themeColor="text1"/>
          <w:spacing w:val="20"/>
          <w:sz w:val="26"/>
          <w:szCs w:val="26"/>
        </w:rPr>
        <w:t>Таблица</w:t>
      </w:r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Таблица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1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20"/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="002B1AB7" w:rsidRPr="00B11DC7">
        <w:rPr>
          <w:b w:val="0"/>
          <w:color w:val="000000" w:themeColor="text1"/>
          <w:sz w:val="26"/>
          <w:szCs w:val="26"/>
        </w:rPr>
        <w:t xml:space="preserve">– Команды, поддерживаемые </w:t>
      </w:r>
      <w:r w:rsidR="000C0B87" w:rsidRPr="000C0B87">
        <w:rPr>
          <w:b w:val="0"/>
          <w:color w:val="000000" w:themeColor="text1"/>
          <w:sz w:val="26"/>
          <w:szCs w:val="26"/>
        </w:rPr>
        <w:t>ПО «GRAIP»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36"/>
      </w:tblGrid>
      <w:tr w:rsidR="00113B54" w14:paraId="59EB4959" w14:textId="77777777" w:rsidTr="000C0B87">
        <w:tc>
          <w:tcPr>
            <w:tcW w:w="1809" w:type="dxa"/>
            <w:shd w:val="clear" w:color="auto" w:fill="auto"/>
          </w:tcPr>
          <w:p w14:paraId="370F70D7" w14:textId="56233A75" w:rsidR="00113B54" w:rsidRPr="00A26EBF" w:rsidRDefault="00113B54" w:rsidP="000A20DC">
            <w:pPr>
              <w:pStyle w:val="af9"/>
            </w:pPr>
            <w:r w:rsidRPr="00A26EBF">
              <w:t>Имя команды</w:t>
            </w:r>
          </w:p>
        </w:tc>
        <w:tc>
          <w:tcPr>
            <w:tcW w:w="7536" w:type="dxa"/>
            <w:shd w:val="clear" w:color="auto" w:fill="auto"/>
          </w:tcPr>
          <w:p w14:paraId="6668B4C1" w14:textId="77777777" w:rsidR="00113B54" w:rsidRPr="00A26EBF" w:rsidRDefault="00113B54" w:rsidP="000A20DC">
            <w:pPr>
              <w:pStyle w:val="af9"/>
            </w:pPr>
            <w:r w:rsidRPr="00A26EBF">
              <w:t>Описание</w:t>
            </w:r>
          </w:p>
        </w:tc>
      </w:tr>
      <w:tr w:rsidR="00D47314" w14:paraId="14441EE0" w14:textId="77777777" w:rsidTr="000C0B87">
        <w:tc>
          <w:tcPr>
            <w:tcW w:w="1809" w:type="dxa"/>
            <w:shd w:val="clear" w:color="auto" w:fill="auto"/>
          </w:tcPr>
          <w:p w14:paraId="619B4CD3" w14:textId="5FFAEC3B" w:rsidR="00D47314" w:rsidRPr="004F5567" w:rsidRDefault="0093489A" w:rsidP="008E5FD0">
            <w:pPr>
              <w:pStyle w:val="af9"/>
              <w:jc w:val="both"/>
              <w:rPr>
                <w:color w:val="0000FF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="002015EE" w:rsidRPr="004F5567">
              <w:rPr>
                <w:color w:val="0000FF"/>
              </w:rPr>
              <w:instrText xml:space="preserve"> REF _Ref24536099 \h 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proofErr w:type="spellStart"/>
            <w:r w:rsidR="004F5567" w:rsidRPr="004F5567">
              <w:rPr>
                <w:color w:val="0000FF"/>
                <w:lang w:val="en-US"/>
              </w:rPr>
              <w:t>ahb</w:t>
            </w:r>
            <w:proofErr w:type="spellEnd"/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DDF22BB" w14:textId="445592F9" w:rsidR="00D47314" w:rsidRPr="008E5FD0" w:rsidRDefault="0096787E" w:rsidP="009D1BCF">
            <w:pPr>
              <w:pStyle w:val="af9"/>
              <w:jc w:val="both"/>
            </w:pPr>
            <w:r>
              <w:t>Группа</w:t>
            </w:r>
            <w:r w:rsidR="00431C93" w:rsidRPr="008E5FD0">
              <w:t xml:space="preserve"> команд </w:t>
            </w:r>
            <w:r w:rsidR="00972F82">
              <w:t>для работы с</w:t>
            </w:r>
            <w:r w:rsidR="00972F82" w:rsidRPr="008E5FD0">
              <w:t xml:space="preserve"> буфер</w:t>
            </w:r>
            <w:r w:rsidR="009D1BCF">
              <w:t>ом</w:t>
            </w:r>
            <w:r w:rsidR="00972F82" w:rsidRPr="008E5FD0">
              <w:t xml:space="preserve"> трассировки</w:t>
            </w:r>
            <w:r w:rsidR="00972F82">
              <w:t xml:space="preserve"> </w:t>
            </w:r>
            <w:r w:rsidR="00D47314" w:rsidRPr="008E5FD0">
              <w:t xml:space="preserve">шины </w:t>
            </w:r>
            <w:r w:rsidR="00D47314" w:rsidRPr="008E5FD0">
              <w:rPr>
                <w:lang w:val="en-US"/>
              </w:rPr>
              <w:t>AHB</w:t>
            </w:r>
          </w:p>
        </w:tc>
      </w:tr>
      <w:tr w:rsidR="00106055" w14:paraId="3A8EF253" w14:textId="77777777" w:rsidTr="000C0B87">
        <w:tc>
          <w:tcPr>
            <w:tcW w:w="1809" w:type="dxa"/>
            <w:shd w:val="clear" w:color="auto" w:fill="auto"/>
          </w:tcPr>
          <w:p w14:paraId="3269B120" w14:textId="5F461275" w:rsidR="00106055" w:rsidRPr="004F5567" w:rsidRDefault="008D13E3" w:rsidP="00BB410E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="002015EE" w:rsidRPr="004F5567">
              <w:rPr>
                <w:color w:val="0000FF"/>
              </w:rPr>
              <w:instrText xml:space="preserve"> REF _Ref25047096 \h 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bp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BBCF1A4" w14:textId="1BD39E2F" w:rsidR="00106055" w:rsidRPr="00D16988" w:rsidRDefault="0096787E" w:rsidP="0096787E">
            <w:pPr>
              <w:pStyle w:val="af1"/>
              <w:jc w:val="both"/>
            </w:pPr>
            <w:r>
              <w:t>Группа к</w:t>
            </w:r>
            <w:r w:rsidR="00106055" w:rsidRPr="00D16988">
              <w:t>оманд</w:t>
            </w:r>
            <w:r>
              <w:t xml:space="preserve"> для</w:t>
            </w:r>
            <w:r w:rsidR="00106055" w:rsidRPr="00D16988">
              <w:t xml:space="preserve"> работы с точками останова</w:t>
            </w:r>
          </w:p>
        </w:tc>
      </w:tr>
      <w:tr w:rsidR="00113B54" w14:paraId="39B308C5" w14:textId="77777777" w:rsidTr="000C0B87">
        <w:tc>
          <w:tcPr>
            <w:tcW w:w="1809" w:type="dxa"/>
            <w:shd w:val="clear" w:color="auto" w:fill="auto"/>
          </w:tcPr>
          <w:p w14:paraId="3DE80D65" w14:textId="7876C121" w:rsidR="00113B54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con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_Ref24536125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contcon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0A56A98C" w14:textId="77777777" w:rsidR="00113B54" w:rsidRDefault="00113B54" w:rsidP="008E5FD0">
            <w:pPr>
              <w:pStyle w:val="af1"/>
              <w:jc w:val="both"/>
            </w:pPr>
            <w:r>
              <w:t>Возобновление выполнения работы программы после остановки</w:t>
            </w:r>
          </w:p>
        </w:tc>
      </w:tr>
      <w:tr w:rsidR="0041181B" w14:paraId="63B2373D" w14:textId="77777777" w:rsidTr="000C0B87">
        <w:tc>
          <w:tcPr>
            <w:tcW w:w="1809" w:type="dxa"/>
            <w:shd w:val="clear" w:color="auto" w:fill="auto"/>
          </w:tcPr>
          <w:p w14:paraId="27195EC8" w14:textId="5AD26176" w:rsidR="0041181B" w:rsidRPr="004F5567" w:rsidRDefault="00EE1A1B" w:rsidP="004E35CA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_Ref31113645 \h 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disassemble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355F55A" w14:textId="1C4986B9" w:rsidR="0041181B" w:rsidRPr="0041181B" w:rsidRDefault="0041181B" w:rsidP="008E5FD0">
            <w:pPr>
              <w:pStyle w:val="af1"/>
              <w:jc w:val="both"/>
            </w:pPr>
            <w:r>
              <w:t>Дизассемблирование памяти</w:t>
            </w:r>
          </w:p>
        </w:tc>
      </w:tr>
      <w:tr w:rsidR="003F7CB2" w14:paraId="04A19FB2" w14:textId="77777777" w:rsidTr="000C0B87">
        <w:tc>
          <w:tcPr>
            <w:tcW w:w="1809" w:type="dxa"/>
            <w:shd w:val="clear" w:color="auto" w:fill="auto"/>
          </w:tcPr>
          <w:p w14:paraId="24644E27" w14:textId="7EB0319C" w:rsidR="003F7CB2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exi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_Ref24536147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exit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3716E6D1" w14:textId="19F539D9" w:rsidR="003F7CB2" w:rsidRPr="004A07E1" w:rsidRDefault="003F7CB2" w:rsidP="008E5FD0">
            <w:pPr>
              <w:pStyle w:val="af1"/>
              <w:jc w:val="both"/>
              <w:rPr>
                <w:lang w:val="en-US"/>
              </w:rPr>
            </w:pPr>
            <w:r>
              <w:t xml:space="preserve">Выход из </w:t>
            </w:r>
            <w:r w:rsidR="00C56682">
              <w:t>ПО «</w:t>
            </w:r>
            <w:r w:rsidR="00C56682" w:rsidRPr="00002101">
              <w:rPr>
                <w:lang w:val="en-US"/>
              </w:rPr>
              <w:t>GRAIP</w:t>
            </w:r>
            <w:r w:rsidR="00C56682">
              <w:t>»</w:t>
            </w:r>
          </w:p>
        </w:tc>
      </w:tr>
      <w:tr w:rsidR="0096787E" w14:paraId="43EA67D2" w14:textId="77777777" w:rsidTr="000C0B87">
        <w:tc>
          <w:tcPr>
            <w:tcW w:w="1809" w:type="dxa"/>
            <w:shd w:val="clear" w:color="auto" w:fill="auto"/>
          </w:tcPr>
          <w:p w14:paraId="643F8D89" w14:textId="4A517DF6" w:rsidR="0096787E" w:rsidRPr="004F5567" w:rsidRDefault="004E35CA" w:rsidP="008E5FD0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_Ref24536160 \h </w:instrText>
            </w:r>
            <w:r w:rsidR="00DE583D" w:rsidRPr="004F5567">
              <w:rPr>
                <w:color w:val="0000FF"/>
              </w:rPr>
              <w:instrText xml:space="preserve">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flash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7525BDAC" w14:textId="66EAA3FC" w:rsidR="0096787E" w:rsidRPr="0096787E" w:rsidRDefault="0096787E" w:rsidP="008E5FD0">
            <w:pPr>
              <w:pStyle w:val="af1"/>
              <w:jc w:val="both"/>
            </w:pPr>
            <w:r>
              <w:t xml:space="preserve">Группа команд для работы с </w:t>
            </w:r>
            <w:r>
              <w:rPr>
                <w:lang w:val="en-US"/>
              </w:rPr>
              <w:t>Flash</w:t>
            </w:r>
            <w:r w:rsidRPr="0096787E">
              <w:t>-</w:t>
            </w:r>
            <w:r>
              <w:t>памятью</w:t>
            </w:r>
          </w:p>
        </w:tc>
      </w:tr>
      <w:tr w:rsidR="00CD79EC" w14:paraId="2A9066B0" w14:textId="77777777" w:rsidTr="000C0B87">
        <w:tc>
          <w:tcPr>
            <w:tcW w:w="1809" w:type="dxa"/>
            <w:shd w:val="clear" w:color="auto" w:fill="auto"/>
          </w:tcPr>
          <w:p w14:paraId="70A89B90" w14:textId="794B3A91" w:rsidR="00CD79EC" w:rsidRPr="004F5567" w:rsidRDefault="00AA7EF8" w:rsidP="004376A6">
            <w:pPr>
              <w:pStyle w:val="af1"/>
              <w:jc w:val="both"/>
              <w:rPr>
                <w:color w:val="0000FF"/>
              </w:rPr>
            </w:pPr>
            <w:hyperlink w:anchor="_go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_Ref24536170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go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0F64D6C8" w14:textId="77777777" w:rsidR="00CD79EC" w:rsidRPr="00B03DCC" w:rsidRDefault="00CD79EC" w:rsidP="004376A6">
            <w:pPr>
              <w:pStyle w:val="af1"/>
              <w:jc w:val="both"/>
            </w:pPr>
            <w:r>
              <w:t>Запуск выполнения программы без программного сброса</w:t>
            </w:r>
          </w:p>
        </w:tc>
      </w:tr>
      <w:tr w:rsidR="00CD79EC" w14:paraId="783974EF" w14:textId="77777777" w:rsidTr="000C0B87">
        <w:tc>
          <w:tcPr>
            <w:tcW w:w="1809" w:type="dxa"/>
            <w:shd w:val="clear" w:color="auto" w:fill="auto"/>
          </w:tcPr>
          <w:p w14:paraId="00C031FA" w14:textId="6ADBA019" w:rsidR="00CD79EC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help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_Ref24536187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help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6849F499" w14:textId="77777777" w:rsidR="00CD79EC" w:rsidRDefault="00CD79EC" w:rsidP="008E5FD0">
            <w:pPr>
              <w:pStyle w:val="af1"/>
              <w:jc w:val="both"/>
            </w:pPr>
            <w:r>
              <w:t>Встроенная справка</w:t>
            </w:r>
          </w:p>
        </w:tc>
      </w:tr>
      <w:tr w:rsidR="00CD79EC" w14:paraId="3033877A" w14:textId="77777777" w:rsidTr="000C0B87">
        <w:tc>
          <w:tcPr>
            <w:tcW w:w="1809" w:type="dxa"/>
            <w:shd w:val="clear" w:color="auto" w:fill="auto"/>
          </w:tcPr>
          <w:p w14:paraId="4F47FAF2" w14:textId="588AC018" w:rsidR="00CD79EC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ini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_Ref24536200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init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1772F527" w14:textId="77777777" w:rsidR="00CD79EC" w:rsidRDefault="00CD79EC" w:rsidP="008E5FD0">
            <w:pPr>
              <w:pStyle w:val="af1"/>
              <w:jc w:val="both"/>
            </w:pPr>
            <w:r>
              <w:t>Начальная инициализация процессора</w:t>
            </w:r>
          </w:p>
        </w:tc>
      </w:tr>
      <w:tr w:rsidR="00690666" w14:paraId="4A9AC06B" w14:textId="77777777" w:rsidTr="000C0B87">
        <w:tc>
          <w:tcPr>
            <w:tcW w:w="1809" w:type="dxa"/>
            <w:shd w:val="clear" w:color="auto" w:fill="auto"/>
          </w:tcPr>
          <w:p w14:paraId="5F333A05" w14:textId="573620A8" w:rsidR="00690666" w:rsidRPr="004F5567" w:rsidRDefault="000E54B0" w:rsidP="004E35CA">
            <w:pPr>
              <w:pStyle w:val="af1"/>
              <w:jc w:val="both"/>
              <w:rPr>
                <w:color w:val="0000FF"/>
                <w:lang w:val="en-US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="002015EE" w:rsidRPr="004F5567">
              <w:rPr>
                <w:color w:val="0000FF"/>
                <w:lang w:val="en-US"/>
              </w:rPr>
              <w:instrText xml:space="preserve"> REF _Ref25067103 \h 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proofErr w:type="spellStart"/>
            <w:r w:rsidR="004F5567" w:rsidRPr="004F5567">
              <w:rPr>
                <w:color w:val="0000FF"/>
                <w:lang w:val="en-US"/>
              </w:rPr>
              <w:t>inst</w:t>
            </w:r>
            <w:proofErr w:type="spellEnd"/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4B45AA15" w14:textId="6FB8FACB" w:rsidR="00690666" w:rsidRDefault="00690666" w:rsidP="002015EE">
            <w:pPr>
              <w:pStyle w:val="af1"/>
              <w:jc w:val="both"/>
            </w:pPr>
            <w:r w:rsidRPr="00690666">
              <w:rPr>
                <w:color w:val="000000" w:themeColor="text1"/>
              </w:rPr>
              <w:t xml:space="preserve">Вывод </w:t>
            </w:r>
            <w:r w:rsidR="004376A6">
              <w:rPr>
                <w:color w:val="000000" w:themeColor="text1"/>
              </w:rPr>
              <w:t xml:space="preserve">содержимого </w:t>
            </w:r>
            <w:r w:rsidRPr="00690666">
              <w:rPr>
                <w:color w:val="000000" w:themeColor="text1"/>
              </w:rPr>
              <w:t>буфера трассировки</w:t>
            </w:r>
            <w:r w:rsidR="004376A6">
              <w:rPr>
                <w:color w:val="000000" w:themeColor="text1"/>
              </w:rPr>
              <w:t xml:space="preserve"> инструкций</w:t>
            </w:r>
          </w:p>
        </w:tc>
      </w:tr>
      <w:tr w:rsidR="00CD79EC" w14:paraId="517D44D5" w14:textId="77777777" w:rsidTr="000C0B87">
        <w:tc>
          <w:tcPr>
            <w:tcW w:w="1809" w:type="dxa"/>
            <w:shd w:val="clear" w:color="auto" w:fill="auto"/>
          </w:tcPr>
          <w:p w14:paraId="43E11089" w14:textId="14FD9208" w:rsidR="00CD79EC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load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_Ref24536211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load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2C4440F8" w14:textId="77777777" w:rsidR="00CD79EC" w:rsidRPr="00B03DCC" w:rsidRDefault="00CD79EC" w:rsidP="008E5FD0">
            <w:pPr>
              <w:pStyle w:val="af1"/>
              <w:jc w:val="both"/>
            </w:pPr>
            <w:r>
              <w:t xml:space="preserve">Загрузка в </w:t>
            </w:r>
            <w:r w:rsidRPr="004A07E1">
              <w:rPr>
                <w:lang w:val="en-US"/>
              </w:rPr>
              <w:t>RAM</w:t>
            </w:r>
            <w:r w:rsidRPr="00B03DCC">
              <w:t xml:space="preserve"> </w:t>
            </w:r>
            <w:r>
              <w:t>файла прошивки</w:t>
            </w:r>
          </w:p>
        </w:tc>
      </w:tr>
      <w:tr w:rsidR="00CD79EC" w14:paraId="244309B4" w14:textId="77777777" w:rsidTr="000C0B87">
        <w:tc>
          <w:tcPr>
            <w:tcW w:w="1809" w:type="dxa"/>
            <w:shd w:val="clear" w:color="auto" w:fill="auto"/>
          </w:tcPr>
          <w:p w14:paraId="4DC677F2" w14:textId="64FAA16B" w:rsidR="00CD79EC" w:rsidRPr="004F5567" w:rsidRDefault="004E35CA" w:rsidP="00F67C9C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_Ref24536228 \h </w:instrText>
            </w:r>
            <w:r w:rsidR="00DE583D" w:rsidRPr="004F5567">
              <w:rPr>
                <w:color w:val="0000FF"/>
              </w:rPr>
              <w:instrText xml:space="preserve">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mem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51F44D37" w14:textId="77777777" w:rsidR="00CD79EC" w:rsidRDefault="00CD79EC" w:rsidP="008E5FD0">
            <w:pPr>
              <w:pStyle w:val="af1"/>
              <w:jc w:val="both"/>
            </w:pPr>
            <w:r>
              <w:t>Чтение данных по адресу</w:t>
            </w:r>
          </w:p>
        </w:tc>
      </w:tr>
      <w:tr w:rsidR="00E71FDA" w14:paraId="6C64DC70" w14:textId="77777777" w:rsidTr="000C0B87">
        <w:tc>
          <w:tcPr>
            <w:tcW w:w="1809" w:type="dxa"/>
            <w:shd w:val="clear" w:color="auto" w:fill="auto"/>
          </w:tcPr>
          <w:p w14:paraId="3AD8063F" w14:textId="1D029337" w:rsidR="00E71FDA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oc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_Ref24536243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ocram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0C748026" w14:textId="77777777" w:rsidR="00E71FDA" w:rsidRPr="00E71FDA" w:rsidRDefault="00E71FDA" w:rsidP="008E5FD0">
            <w:pPr>
              <w:pStyle w:val="af1"/>
              <w:jc w:val="both"/>
            </w:pPr>
            <w:r w:rsidRPr="00E71FDA">
              <w:t xml:space="preserve">Инициализация внутренней статической памяти </w:t>
            </w:r>
            <w:r>
              <w:rPr>
                <w:lang w:val="en-US"/>
              </w:rPr>
              <w:t>OCRAM</w:t>
            </w:r>
          </w:p>
        </w:tc>
      </w:tr>
      <w:tr w:rsidR="00726F21" w14:paraId="1C70FE28" w14:textId="77777777" w:rsidTr="000C0B87">
        <w:tc>
          <w:tcPr>
            <w:tcW w:w="1809" w:type="dxa"/>
            <w:shd w:val="clear" w:color="auto" w:fill="auto"/>
          </w:tcPr>
          <w:p w14:paraId="74699C16" w14:textId="06552C23" w:rsidR="00726F21" w:rsidRPr="004F5567" w:rsidRDefault="004E35CA" w:rsidP="00F67C9C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_Ref24536257 \h </w:instrText>
            </w:r>
            <w:r w:rsidR="00DE583D" w:rsidRPr="004F5567">
              <w:rPr>
                <w:color w:val="0000FF"/>
                <w:lang w:val="en-US"/>
              </w:rPr>
              <w:instrText xml:space="preserve">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reg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295EB4F" w14:textId="77777777" w:rsidR="00726F21" w:rsidRDefault="007A487C" w:rsidP="008E5FD0">
            <w:pPr>
              <w:pStyle w:val="af1"/>
              <w:jc w:val="both"/>
            </w:pPr>
            <w:r w:rsidRPr="007A487C">
              <w:t>Установка/вывод значений регистров регистрового окна и регистров статуса процессора</w:t>
            </w:r>
          </w:p>
        </w:tc>
      </w:tr>
      <w:tr w:rsidR="00CD79EC" w14:paraId="021BAA42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10CF" w14:textId="6B7ECA78" w:rsidR="00CD79EC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rese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_Ref24536271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reset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AB97" w14:textId="77777777" w:rsidR="00CD79EC" w:rsidRDefault="00CD79EC" w:rsidP="008E5FD0">
            <w:pPr>
              <w:pStyle w:val="af1"/>
              <w:jc w:val="both"/>
            </w:pPr>
            <w:r>
              <w:t>Программный сброс</w:t>
            </w:r>
          </w:p>
        </w:tc>
      </w:tr>
      <w:tr w:rsidR="00CD79EC" w14:paraId="4F619FF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56C0" w14:textId="466B8C22" w:rsidR="00CD79EC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run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_Ref24536304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run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0D79" w14:textId="77777777" w:rsidR="00CD79EC" w:rsidRDefault="00CD79EC" w:rsidP="008E5FD0">
            <w:pPr>
              <w:pStyle w:val="af1"/>
              <w:jc w:val="both"/>
            </w:pPr>
            <w:r>
              <w:t>Запуск выполнения программы с предварительным программным сбросом</w:t>
            </w:r>
          </w:p>
        </w:tc>
      </w:tr>
      <w:tr w:rsidR="00CD79EC" w14:paraId="379A0B4B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ABBB" w14:textId="41ECE178" w:rsidR="00CD79EC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runfile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_Ref24536326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runfile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31F70" w14:textId="77777777" w:rsidR="00CD79EC" w:rsidRDefault="004B614E" w:rsidP="008E5FD0">
            <w:pPr>
              <w:pStyle w:val="af1"/>
              <w:jc w:val="both"/>
            </w:pPr>
            <w:r>
              <w:t>Исполнение</w:t>
            </w:r>
            <w:r w:rsidR="00CD79EC">
              <w:t xml:space="preserve"> </w:t>
            </w:r>
            <w:r w:rsidR="006560C2">
              <w:t>пакета</w:t>
            </w:r>
            <w:r w:rsidR="00CD79EC">
              <w:t xml:space="preserve"> команд</w:t>
            </w:r>
          </w:p>
        </w:tc>
      </w:tr>
      <w:tr w:rsidR="00B80CAA" w14:paraId="16497F53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FC9C" w14:textId="0D6A399A" w:rsidR="00B80CAA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show_1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_Ref24536340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sh</w:t>
              </w:r>
              <w:r w:rsidR="004F5567" w:rsidRPr="004F5567">
                <w:rPr>
                  <w:color w:val="0000FF"/>
                  <w:lang w:val="en-US"/>
                </w:rPr>
                <w:t>o</w:t>
              </w:r>
              <w:r w:rsidR="004F5567" w:rsidRPr="004F5567">
                <w:rPr>
                  <w:color w:val="0000FF"/>
                  <w:lang w:val="en-US"/>
                </w:rPr>
                <w:t>w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C7A3" w14:textId="4D09AABE" w:rsidR="00B80CAA" w:rsidRDefault="00B80CAA" w:rsidP="00A02EAF">
            <w:pPr>
              <w:pStyle w:val="af1"/>
              <w:jc w:val="both"/>
            </w:pPr>
            <w:r>
              <w:t>Вывод информации о блок</w:t>
            </w:r>
            <w:r w:rsidR="00A02EAF">
              <w:t>е</w:t>
            </w:r>
            <w:r>
              <w:t>/регистр</w:t>
            </w:r>
            <w:r w:rsidR="00A02EAF">
              <w:t>ах</w:t>
            </w:r>
            <w:r>
              <w:t xml:space="preserve"> процессора</w:t>
            </w:r>
          </w:p>
        </w:tc>
      </w:tr>
      <w:tr w:rsidR="00476A10" w14:paraId="1FF73F8A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05C9" w14:textId="42C3C6B2" w:rsidR="00476A10" w:rsidRPr="00476A10" w:rsidRDefault="00267C4A" w:rsidP="004E35CA">
            <w:pPr>
              <w:pStyle w:val="af1"/>
              <w:jc w:val="both"/>
              <w:rPr>
                <w:lang w:val="en-US"/>
              </w:rPr>
            </w:pPr>
            <w:hyperlink w:anchor="_sdclk" w:history="1">
              <w:proofErr w:type="spellStart"/>
              <w:r w:rsidR="00476A10" w:rsidRPr="00267C4A">
                <w:rPr>
                  <w:rStyle w:val="aa"/>
                  <w:lang w:val="en-US"/>
                </w:rPr>
                <w:t>sdclk</w:t>
              </w:r>
              <w:proofErr w:type="spellEnd"/>
            </w:hyperlink>
            <w:bookmarkStart w:id="21" w:name="_GoBack"/>
            <w:bookmarkEnd w:id="21"/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C00B" w14:textId="4ACDD54A" w:rsidR="00476A10" w:rsidRDefault="00476A10" w:rsidP="00A02EAF">
            <w:pPr>
              <w:pStyle w:val="af1"/>
              <w:jc w:val="both"/>
            </w:pPr>
            <w:r>
              <w:t>П</w:t>
            </w:r>
            <w:r w:rsidRPr="00476A10">
              <w:t>одбор параметра задержки сигнала SDCLK</w:t>
            </w:r>
          </w:p>
        </w:tc>
      </w:tr>
      <w:tr w:rsidR="00B80CAA" w14:paraId="10BBB32F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5517" w14:textId="441076AA" w:rsidR="00B80CAA" w:rsidRPr="004F5567" w:rsidRDefault="00AA7EF8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d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_Ref24536361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sdram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B2734" w14:textId="77777777" w:rsidR="00B80CAA" w:rsidRPr="00E71FDA" w:rsidRDefault="00B80CAA" w:rsidP="008E5FD0">
            <w:pPr>
              <w:pStyle w:val="af1"/>
              <w:jc w:val="both"/>
              <w:rPr>
                <w:lang w:val="en-US"/>
              </w:rPr>
            </w:pPr>
            <w:r w:rsidRPr="00E71FDA">
              <w:t xml:space="preserve">Инициализация процессора для работы с памятью </w:t>
            </w:r>
            <w:r>
              <w:rPr>
                <w:lang w:val="en-US"/>
              </w:rPr>
              <w:t>SDRAM</w:t>
            </w:r>
          </w:p>
        </w:tc>
      </w:tr>
      <w:tr w:rsidR="00B80CAA" w14:paraId="76B004FF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DBE2" w14:textId="479DEC96" w:rsidR="00B80CAA" w:rsidRPr="004F5567" w:rsidRDefault="00AA7EF8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_Ref24536376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1D5B" w14:textId="77777777" w:rsidR="00B80CAA" w:rsidRDefault="00B80CAA" w:rsidP="008E5FD0">
            <w:pPr>
              <w:pStyle w:val="af1"/>
              <w:jc w:val="both"/>
            </w:pPr>
            <w:r w:rsidRPr="00E71FDA">
              <w:t xml:space="preserve">Инициализация процессора для работы с памятью </w:t>
            </w:r>
            <w:r>
              <w:rPr>
                <w:lang w:val="en-US"/>
              </w:rPr>
              <w:t>SRAM</w:t>
            </w:r>
          </w:p>
        </w:tc>
      </w:tr>
      <w:tr w:rsidR="00B80CAA" w14:paraId="293D066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9BC7" w14:textId="1ABB68E6" w:rsidR="00B80CAA" w:rsidRPr="004F5567" w:rsidRDefault="00AA7EF8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tack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_Ref24536389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stack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05EC" w14:textId="7160E25A" w:rsidR="00B80CAA" w:rsidRDefault="00B80CAA" w:rsidP="00A02EAF">
            <w:pPr>
              <w:pStyle w:val="af1"/>
              <w:jc w:val="both"/>
            </w:pPr>
            <w:r w:rsidRPr="00095AC1">
              <w:t>Установка</w:t>
            </w:r>
            <w:r w:rsidR="00A02EAF">
              <w:t>/</w:t>
            </w:r>
            <w:r w:rsidRPr="00095AC1">
              <w:t xml:space="preserve">вывод </w:t>
            </w:r>
            <w:r w:rsidR="00A02EAF">
              <w:t>значения указателя вершины</w:t>
            </w:r>
            <w:r w:rsidRPr="00095AC1">
              <w:t xml:space="preserve"> стека</w:t>
            </w:r>
          </w:p>
        </w:tc>
      </w:tr>
      <w:tr w:rsidR="00B80CAA" w14:paraId="6895289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64D4" w14:textId="6FD7E509" w:rsidR="00B80CAA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step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_Ref24536400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step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7D077" w14:textId="77777777" w:rsidR="00B80CAA" w:rsidRDefault="00B80CAA" w:rsidP="008E5FD0">
            <w:pPr>
              <w:pStyle w:val="af1"/>
              <w:jc w:val="both"/>
            </w:pPr>
            <w:r>
              <w:t>Пошаговое выполнение</w:t>
            </w:r>
          </w:p>
        </w:tc>
      </w:tr>
      <w:tr w:rsidR="00C65623" w14:paraId="4702388E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C064" w14:textId="2E1381BC" w:rsidR="00C65623" w:rsidRPr="004F5567" w:rsidRDefault="004E35CA" w:rsidP="008E5FD0">
            <w:pPr>
              <w:pStyle w:val="af1"/>
              <w:jc w:val="both"/>
              <w:rPr>
                <w:rStyle w:val="aa"/>
                <w:lang w:val="en-US"/>
              </w:rPr>
            </w:pPr>
            <w:r w:rsidRPr="004F5567">
              <w:rPr>
                <w:rStyle w:val="aa"/>
                <w:lang w:val="en-US"/>
              </w:rPr>
              <w:fldChar w:fldCharType="begin"/>
            </w:r>
            <w:r w:rsidRPr="004F5567">
              <w:rPr>
                <w:rStyle w:val="aa"/>
                <w:lang w:val="en-US"/>
              </w:rPr>
              <w:instrText xml:space="preserve"> REF _Ref1383672 \h </w:instrText>
            </w:r>
            <w:r w:rsidR="00DE583D" w:rsidRPr="004F5567">
              <w:rPr>
                <w:rStyle w:val="aa"/>
                <w:lang w:val="en-US"/>
              </w:rPr>
              <w:instrText xml:space="preserve"> \* MERGEFORMAT </w:instrText>
            </w:r>
            <w:r w:rsidRPr="004F5567">
              <w:rPr>
                <w:rStyle w:val="aa"/>
                <w:lang w:val="en-US"/>
              </w:rPr>
            </w:r>
            <w:r w:rsidRPr="004F5567">
              <w:rPr>
                <w:rStyle w:val="aa"/>
                <w:lang w:val="en-US"/>
              </w:rPr>
              <w:fldChar w:fldCharType="separate"/>
            </w:r>
            <w:proofErr w:type="spellStart"/>
            <w:r w:rsidR="004F5567" w:rsidRPr="004F5567">
              <w:rPr>
                <w:color w:val="0000FF"/>
                <w:lang w:val="en-US"/>
              </w:rPr>
              <w:t>tmode</w:t>
            </w:r>
            <w:proofErr w:type="spellEnd"/>
            <w:r w:rsidRPr="004F5567">
              <w:rPr>
                <w:rStyle w:val="aa"/>
                <w:lang w:val="en-US"/>
              </w:rPr>
              <w:fldChar w:fldCharType="end"/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ADC6" w14:textId="4FE0AF98" w:rsidR="00C65623" w:rsidRPr="00D24B66" w:rsidRDefault="00890BA5" w:rsidP="00890BA5">
            <w:pPr>
              <w:pStyle w:val="af1"/>
              <w:jc w:val="both"/>
            </w:pPr>
            <w:r>
              <w:t>Группа</w:t>
            </w:r>
            <w:r w:rsidR="00D24B66">
              <w:t xml:space="preserve"> команд выбора режим</w:t>
            </w:r>
            <w:r>
              <w:t>а работы буферов</w:t>
            </w:r>
            <w:r w:rsidR="00D24B66">
              <w:t xml:space="preserve"> трассировки</w:t>
            </w:r>
          </w:p>
        </w:tc>
      </w:tr>
      <w:tr w:rsidR="00B80CAA" w14:paraId="70C58A1E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0E02" w14:textId="1FFC9742" w:rsidR="00B80CAA" w:rsidRPr="004F5567" w:rsidRDefault="00AA7EF8" w:rsidP="004E35CA">
            <w:pPr>
              <w:pStyle w:val="af1"/>
              <w:jc w:val="both"/>
              <w:rPr>
                <w:color w:val="0000FF"/>
              </w:rPr>
            </w:pPr>
            <w:hyperlink w:anchor="_verify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_Ref24536429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verify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D44CF" w14:textId="77777777" w:rsidR="00B80CAA" w:rsidRDefault="00B80CAA" w:rsidP="008E5FD0">
            <w:pPr>
              <w:pStyle w:val="af1"/>
              <w:jc w:val="both"/>
            </w:pPr>
            <w:r>
              <w:t>Верификация записанной программы или области памяти</w:t>
            </w:r>
          </w:p>
        </w:tc>
      </w:tr>
      <w:tr w:rsidR="00B80CAA" w14:paraId="05B0828A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0A7B1" w14:textId="01816718" w:rsidR="00B80CAA" w:rsidRPr="004F5567" w:rsidRDefault="004E35CA" w:rsidP="00F67C9C">
            <w:pPr>
              <w:pStyle w:val="af1"/>
              <w:jc w:val="both"/>
              <w:rPr>
                <w:color w:val="0000FF"/>
                <w:lang w:val="en-US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Pr="004F5567">
              <w:rPr>
                <w:color w:val="0000FF"/>
                <w:lang w:val="en-US"/>
              </w:rPr>
              <w:instrText xml:space="preserve"> REF _Ref24536441 \h </w:instrText>
            </w:r>
            <w:r w:rsidR="00DE583D" w:rsidRPr="004F5567">
              <w:rPr>
                <w:color w:val="0000FF"/>
                <w:lang w:val="en-US"/>
              </w:rPr>
              <w:instrText xml:space="preserve">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wash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28CF" w14:textId="660AF126" w:rsidR="00B80CAA" w:rsidRDefault="00B80CAA" w:rsidP="008364DB">
            <w:pPr>
              <w:pStyle w:val="af1"/>
              <w:jc w:val="both"/>
            </w:pPr>
            <w:r w:rsidRPr="00087243">
              <w:t xml:space="preserve">Заполнение памяти </w:t>
            </w:r>
            <w:r w:rsidR="008364DB">
              <w:t>заданными</w:t>
            </w:r>
            <w:r w:rsidRPr="00087243">
              <w:t xml:space="preserve"> данными</w:t>
            </w:r>
          </w:p>
        </w:tc>
      </w:tr>
      <w:tr w:rsidR="00B80CAA" w14:paraId="62C40935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CD7" w14:textId="112E1F6D" w:rsidR="00B80CAA" w:rsidRPr="004F5567" w:rsidRDefault="00AA7EF8" w:rsidP="00C44FAE">
            <w:pPr>
              <w:pStyle w:val="af1"/>
              <w:jc w:val="both"/>
              <w:rPr>
                <w:color w:val="0000FF"/>
              </w:rPr>
            </w:pPr>
            <w:hyperlink w:anchor="_wmem" w:history="1">
              <w:r w:rsidR="00C44FAE" w:rsidRPr="004F5567">
                <w:rPr>
                  <w:rStyle w:val="aa"/>
                </w:rPr>
                <w:fldChar w:fldCharType="begin"/>
              </w:r>
              <w:r w:rsidR="00C44FAE" w:rsidRPr="004F5567">
                <w:rPr>
                  <w:color w:val="0000FF"/>
                </w:rPr>
                <w:instrText xml:space="preserve"> REF _Ref24539376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C44FAE" w:rsidRPr="004F5567">
                <w:rPr>
                  <w:rStyle w:val="aa"/>
                </w:rPr>
              </w:r>
              <w:r w:rsidR="00C44FAE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wmem</w:t>
              </w:r>
              <w:r w:rsidR="00C44FAE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A39A" w14:textId="409C5898" w:rsidR="00B80CAA" w:rsidRDefault="00A02EAF" w:rsidP="008E5FD0">
            <w:pPr>
              <w:pStyle w:val="af1"/>
              <w:jc w:val="both"/>
            </w:pPr>
            <w:r>
              <w:t xml:space="preserve">Пословная запись </w:t>
            </w:r>
            <w:r w:rsidR="00B80CAA">
              <w:t xml:space="preserve">данных по </w:t>
            </w:r>
            <w:r>
              <w:t xml:space="preserve">заданному </w:t>
            </w:r>
            <w:r w:rsidR="00B80CAA">
              <w:t>адресу</w:t>
            </w:r>
          </w:p>
        </w:tc>
      </w:tr>
    </w:tbl>
    <w:p w14:paraId="4CE7AB9B" w14:textId="318CD1C9" w:rsidR="0019500C" w:rsidRDefault="0019500C" w:rsidP="00C57277">
      <w:pPr>
        <w:pStyle w:val="2"/>
      </w:pPr>
      <w:bookmarkStart w:id="22" w:name="_4.2_Описание_команд"/>
      <w:bookmarkStart w:id="23" w:name="_Toc31115583"/>
      <w:bookmarkEnd w:id="22"/>
      <w:r w:rsidRPr="00C57277">
        <w:t>Описание команд</w:t>
      </w:r>
      <w:bookmarkEnd w:id="23"/>
    </w:p>
    <w:p w14:paraId="14B1A913" w14:textId="34214A98" w:rsidR="007861F0" w:rsidRPr="00DB212B" w:rsidRDefault="004F5567" w:rsidP="00DB212B">
      <w:pPr>
        <w:pStyle w:val="3"/>
      </w:pPr>
      <w:bookmarkStart w:id="24" w:name="_ahb"/>
      <w:bookmarkStart w:id="25" w:name="_Ref24536099"/>
      <w:bookmarkEnd w:id="24"/>
      <w:proofErr w:type="spellStart"/>
      <w:r>
        <w:rPr>
          <w:lang w:val="en-US"/>
        </w:rPr>
        <w:t>ahb</w:t>
      </w:r>
      <w:bookmarkEnd w:id="25"/>
      <w:proofErr w:type="spellEnd"/>
    </w:p>
    <w:p w14:paraId="2E1F2934" w14:textId="42644EF8" w:rsidR="007861F0" w:rsidRPr="00890BA5" w:rsidRDefault="009D1BCF" w:rsidP="00A87D4F">
      <w:pPr>
        <w:pStyle w:val="af0"/>
      </w:pPr>
      <w:r>
        <w:t>Группа</w:t>
      </w:r>
      <w:r w:rsidRPr="008E5FD0">
        <w:t xml:space="preserve"> команд </w:t>
      </w:r>
      <w:r>
        <w:t>для работы с</w:t>
      </w:r>
      <w:r w:rsidRPr="008E5FD0">
        <w:t xml:space="preserve"> буфер</w:t>
      </w:r>
      <w:r>
        <w:t>ом</w:t>
      </w:r>
      <w:r w:rsidRPr="008E5FD0">
        <w:t xml:space="preserve"> трассировки</w:t>
      </w:r>
      <w:r>
        <w:t xml:space="preserve"> </w:t>
      </w:r>
      <w:r w:rsidRPr="008E5FD0">
        <w:t xml:space="preserve">шины </w:t>
      </w:r>
      <w:r w:rsidRPr="008E5FD0">
        <w:rPr>
          <w:lang w:val="en-US"/>
        </w:rPr>
        <w:t>AHB</w:t>
      </w:r>
      <w:r>
        <w:t>.</w:t>
      </w:r>
      <w:r w:rsidR="00890BA5">
        <w:t xml:space="preserve"> За включение/выключение и отображение статуса буфера трассировки </w:t>
      </w:r>
      <w:r w:rsidR="005C0D41">
        <w:t>отвечает</w:t>
      </w:r>
      <w:r w:rsidR="00890BA5">
        <w:t xml:space="preserve"> группа команд </w:t>
      </w:r>
      <w:r w:rsidR="00890BA5" w:rsidRPr="004F5567">
        <w:rPr>
          <w:rStyle w:val="aa"/>
          <w:lang w:val="en-US"/>
        </w:rPr>
        <w:fldChar w:fldCharType="begin"/>
      </w:r>
      <w:r w:rsidR="00890BA5" w:rsidRPr="004F5567">
        <w:rPr>
          <w:rStyle w:val="aa"/>
        </w:rPr>
        <w:instrText xml:space="preserve"> </w:instrText>
      </w:r>
      <w:r w:rsidR="00890BA5" w:rsidRPr="004F5567">
        <w:rPr>
          <w:rStyle w:val="aa"/>
          <w:lang w:val="en-US"/>
        </w:rPr>
        <w:instrText>REF</w:instrText>
      </w:r>
      <w:r w:rsidR="00890BA5" w:rsidRPr="004F5567">
        <w:rPr>
          <w:rStyle w:val="aa"/>
        </w:rPr>
        <w:instrText xml:space="preserve"> _</w:instrText>
      </w:r>
      <w:r w:rsidR="00890BA5" w:rsidRPr="004F5567">
        <w:rPr>
          <w:rStyle w:val="aa"/>
          <w:lang w:val="en-US"/>
        </w:rPr>
        <w:instrText>Ref</w:instrText>
      </w:r>
      <w:r w:rsidR="00890BA5" w:rsidRPr="004F5567">
        <w:rPr>
          <w:rStyle w:val="aa"/>
        </w:rPr>
        <w:instrText>1383672 \</w:instrText>
      </w:r>
      <w:r w:rsidR="00890BA5" w:rsidRPr="004F5567">
        <w:rPr>
          <w:rStyle w:val="aa"/>
          <w:lang w:val="en-US"/>
        </w:rPr>
        <w:instrText>h</w:instrText>
      </w:r>
      <w:r w:rsidR="00890BA5" w:rsidRPr="004F5567">
        <w:rPr>
          <w:rStyle w:val="aa"/>
        </w:rPr>
        <w:instrText xml:space="preserve">  \* </w:instrText>
      </w:r>
      <w:r w:rsidR="00890BA5" w:rsidRPr="004F5567">
        <w:rPr>
          <w:rStyle w:val="aa"/>
          <w:lang w:val="en-US"/>
        </w:rPr>
        <w:instrText>MERGEFORMAT</w:instrText>
      </w:r>
      <w:r w:rsidR="00890BA5" w:rsidRPr="004F5567">
        <w:rPr>
          <w:rStyle w:val="aa"/>
        </w:rPr>
        <w:instrText xml:space="preserve"> </w:instrText>
      </w:r>
      <w:r w:rsidR="00890BA5" w:rsidRPr="004F5567">
        <w:rPr>
          <w:rStyle w:val="aa"/>
          <w:lang w:val="en-US"/>
        </w:rPr>
      </w:r>
      <w:r w:rsidR="00890BA5" w:rsidRPr="004F5567">
        <w:rPr>
          <w:rStyle w:val="aa"/>
          <w:lang w:val="en-US"/>
        </w:rPr>
        <w:fldChar w:fldCharType="separate"/>
      </w:r>
      <w:proofErr w:type="spellStart"/>
      <w:r w:rsidR="004F5567" w:rsidRPr="004F5567">
        <w:rPr>
          <w:color w:val="0000FF"/>
          <w:lang w:val="en-US"/>
        </w:rPr>
        <w:t>tmode</w:t>
      </w:r>
      <w:proofErr w:type="spellEnd"/>
      <w:r w:rsidR="00890BA5" w:rsidRPr="004F5567">
        <w:rPr>
          <w:rStyle w:val="aa"/>
          <w:lang w:val="en-US"/>
        </w:rPr>
        <w:fldChar w:fldCharType="end"/>
      </w:r>
      <w:r w:rsidR="00890BA5">
        <w:rPr>
          <w:rStyle w:val="aa"/>
        </w:rPr>
        <w:t>.</w:t>
      </w:r>
    </w:p>
    <w:p w14:paraId="32980721" w14:textId="77777777" w:rsidR="008364DB" w:rsidRPr="00002101" w:rsidRDefault="008364DB" w:rsidP="008364DB">
      <w:pPr>
        <w:pStyle w:val="af0"/>
      </w:pPr>
      <w:r>
        <w:t>Набор представленных команд</w:t>
      </w:r>
      <w:r w:rsidRPr="00002101">
        <w:t>:</w:t>
      </w:r>
    </w:p>
    <w:p w14:paraId="17674DCA" w14:textId="2E7BB6E9" w:rsidR="005768DD" w:rsidRDefault="005768DD" w:rsidP="005768DD">
      <w:pPr>
        <w:pStyle w:val="af0"/>
      </w:pPr>
      <w:proofErr w:type="spellStart"/>
      <w:r w:rsidRPr="00C94ABE">
        <w:rPr>
          <w:b/>
          <w:lang w:val="en-US"/>
        </w:rPr>
        <w:lastRenderedPageBreak/>
        <w:t>ahb</w:t>
      </w:r>
      <w:proofErr w:type="spellEnd"/>
      <w:r>
        <w:rPr>
          <w:b/>
        </w:rPr>
        <w:t xml:space="preserve"> </w:t>
      </w:r>
      <w:r w:rsidRPr="00F20913">
        <w:t xml:space="preserve">– вывод </w:t>
      </w:r>
      <w:r w:rsidR="009D1BCF">
        <w:t>содержимого буфера трассировки</w:t>
      </w:r>
      <w:r>
        <w:t xml:space="preserve"> шины </w:t>
      </w:r>
      <w:r>
        <w:rPr>
          <w:lang w:val="en-US"/>
        </w:rPr>
        <w:t>AHB</w:t>
      </w:r>
      <w:r>
        <w:t>.</w:t>
      </w:r>
    </w:p>
    <w:p w14:paraId="61F4E442" w14:textId="4659CF2F" w:rsidR="007861F0" w:rsidRDefault="005768DD" w:rsidP="005768DD">
      <w:pPr>
        <w:pStyle w:val="af0"/>
        <w:rPr>
          <w:rStyle w:val="tlid-translation"/>
        </w:rPr>
      </w:pPr>
      <w:proofErr w:type="spellStart"/>
      <w:r w:rsidRPr="00C94ABE">
        <w:rPr>
          <w:b/>
          <w:lang w:val="en-US"/>
        </w:rPr>
        <w:t>ahb</w:t>
      </w:r>
      <w:proofErr w:type="spellEnd"/>
      <w:r>
        <w:rPr>
          <w:b/>
        </w:rPr>
        <w:t xml:space="preserve"> </w:t>
      </w:r>
      <w:r>
        <w:rPr>
          <w:b/>
          <w:lang w:val="en-US"/>
        </w:rPr>
        <w:t>force</w:t>
      </w:r>
      <w:r w:rsidRPr="00F20913">
        <w:rPr>
          <w:b/>
        </w:rPr>
        <w:t xml:space="preserve"> </w:t>
      </w:r>
      <w:r w:rsidR="00DE215D" w:rsidRPr="009D1BCF">
        <w:t>&lt;</w:t>
      </w:r>
      <w:r w:rsidRPr="009D1BCF">
        <w:rPr>
          <w:lang w:val="en-US"/>
        </w:rPr>
        <w:t>true</w:t>
      </w:r>
      <w:r w:rsidR="00F52F04" w:rsidRPr="009D1BCF">
        <w:t>*</w:t>
      </w:r>
      <w:r w:rsidRPr="009D1BCF">
        <w:t>/</w:t>
      </w:r>
      <w:r w:rsidRPr="009D1BCF">
        <w:rPr>
          <w:lang w:val="en-US"/>
        </w:rPr>
        <w:t>false</w:t>
      </w:r>
      <w:r w:rsidR="00DE215D" w:rsidRPr="009D1BCF">
        <w:t>&gt;</w:t>
      </w:r>
      <w:r w:rsidRPr="00F20913">
        <w:rPr>
          <w:b/>
        </w:rPr>
        <w:t xml:space="preserve"> </w:t>
      </w:r>
      <w:r w:rsidRPr="005768DD">
        <w:t>–</w:t>
      </w:r>
      <w:r w:rsidR="009D1BCF">
        <w:t xml:space="preserve"> </w:t>
      </w:r>
      <w:r w:rsidRPr="00F20913">
        <w:t>включение/выключение</w:t>
      </w:r>
      <w:r w:rsidR="00B07BC3" w:rsidRPr="00F20913">
        <w:t xml:space="preserve"> </w:t>
      </w:r>
      <w:r w:rsidR="009D1BCF">
        <w:t>режима принудительной</w:t>
      </w:r>
      <w:r>
        <w:t xml:space="preserve"> трассировки </w:t>
      </w:r>
      <w:r w:rsidR="00036E84" w:rsidRPr="00036E84">
        <w:rPr>
          <w:rStyle w:val="tlid-translation"/>
          <w:lang w:val="en-US"/>
        </w:rPr>
        <w:t>AHB</w:t>
      </w:r>
      <w:r>
        <w:rPr>
          <w:rStyle w:val="tlid-translation"/>
        </w:rPr>
        <w:t xml:space="preserve"> в режиме отладки.</w:t>
      </w:r>
      <w:r w:rsidR="009D1BCF">
        <w:rPr>
          <w:rStyle w:val="tlid-translation"/>
        </w:rPr>
        <w:t xml:space="preserve"> Если принудительная трассировка активирована, то в буфер трассировки шины </w:t>
      </w:r>
      <w:r w:rsidR="009D1BCF">
        <w:rPr>
          <w:rStyle w:val="tlid-translation"/>
          <w:lang w:val="en-US"/>
        </w:rPr>
        <w:t>AHB</w:t>
      </w:r>
      <w:r w:rsidR="009D1BCF" w:rsidRPr="009D1BCF">
        <w:rPr>
          <w:rStyle w:val="tlid-translation"/>
        </w:rPr>
        <w:t xml:space="preserve"> </w:t>
      </w:r>
      <w:r w:rsidR="009D1BCF">
        <w:rPr>
          <w:rStyle w:val="tlid-translation"/>
        </w:rPr>
        <w:t>будут попадать все обращения, включая запросы используемого интерфейса отладки</w:t>
      </w:r>
      <w:r w:rsidR="009D1BCF" w:rsidRPr="009D1BCF">
        <w:rPr>
          <w:rStyle w:val="tlid-translation"/>
        </w:rPr>
        <w:t>.</w:t>
      </w:r>
      <w:r>
        <w:rPr>
          <w:rStyle w:val="tlid-translation"/>
        </w:rPr>
        <w:t xml:space="preserve"> </w:t>
      </w:r>
      <w:r w:rsidR="00F52F04">
        <w:rPr>
          <w:rStyle w:val="tlid-translation"/>
        </w:rPr>
        <w:t xml:space="preserve">* </w:t>
      </w:r>
      <w:r w:rsidR="009D1BCF">
        <w:rPr>
          <w:rStyle w:val="tlid-translation"/>
        </w:rPr>
        <w:t>–</w:t>
      </w:r>
      <w:r w:rsidR="00F52F04">
        <w:rPr>
          <w:rStyle w:val="tlid-translation"/>
        </w:rPr>
        <w:t xml:space="preserve"> значение по умолчанию.</w:t>
      </w:r>
      <w:r w:rsidR="00C22646">
        <w:rPr>
          <w:rStyle w:val="tlid-translation"/>
        </w:rPr>
        <w:t xml:space="preserve"> Вместо </w:t>
      </w:r>
      <w:r w:rsidR="00C22646">
        <w:rPr>
          <w:rStyle w:val="tlid-translation"/>
          <w:lang w:val="en-US"/>
        </w:rPr>
        <w:t>false</w:t>
      </w:r>
      <w:r w:rsidR="00C22646" w:rsidRPr="00C25D3B">
        <w:rPr>
          <w:rStyle w:val="tlid-translation"/>
        </w:rPr>
        <w:t xml:space="preserve"> допустимо использовать 0, </w:t>
      </w:r>
      <w:r w:rsidR="00C22646">
        <w:rPr>
          <w:rStyle w:val="tlid-translation"/>
        </w:rPr>
        <w:t xml:space="preserve">вместо </w:t>
      </w:r>
      <w:r w:rsidR="00C22646">
        <w:rPr>
          <w:rStyle w:val="tlid-translation"/>
          <w:lang w:val="en-US"/>
        </w:rPr>
        <w:t>true</w:t>
      </w:r>
      <w:r w:rsidR="00C22646" w:rsidRPr="00C25D3B">
        <w:rPr>
          <w:rStyle w:val="tlid-translation"/>
        </w:rPr>
        <w:t xml:space="preserve"> </w:t>
      </w:r>
      <w:r w:rsidR="00C22646">
        <w:rPr>
          <w:rStyle w:val="tlid-translation"/>
        </w:rPr>
        <w:t>ненулевое число.</w:t>
      </w:r>
    </w:p>
    <w:p w14:paraId="16FE090B" w14:textId="02401F9F" w:rsidR="00F52F04" w:rsidRPr="00690666" w:rsidRDefault="00F52F04" w:rsidP="00F52F04">
      <w:pPr>
        <w:pStyle w:val="af0"/>
      </w:pPr>
      <w:proofErr w:type="spellStart"/>
      <w:r w:rsidRPr="00C94ABE">
        <w:rPr>
          <w:b/>
          <w:lang w:val="en-US"/>
        </w:rPr>
        <w:t>ahb</w:t>
      </w:r>
      <w:proofErr w:type="spellEnd"/>
      <w:r>
        <w:rPr>
          <w:b/>
        </w:rPr>
        <w:t xml:space="preserve"> </w:t>
      </w:r>
      <w:r>
        <w:rPr>
          <w:b/>
          <w:lang w:val="en-US"/>
        </w:rPr>
        <w:t>status</w:t>
      </w:r>
      <w:r>
        <w:rPr>
          <w:b/>
        </w:rPr>
        <w:t xml:space="preserve"> </w:t>
      </w:r>
      <w:r w:rsidRPr="00C94ABE">
        <w:t xml:space="preserve">– вывод </w:t>
      </w:r>
      <w:r w:rsidR="009D1BCF">
        <w:t>статуса</w:t>
      </w:r>
      <w:r>
        <w:t xml:space="preserve"> буфера трассировки </w:t>
      </w:r>
      <w:r>
        <w:rPr>
          <w:lang w:val="en-US"/>
        </w:rPr>
        <w:t>AHB</w:t>
      </w:r>
      <w:r>
        <w:t>.</w:t>
      </w:r>
    </w:p>
    <w:p w14:paraId="17F1082E" w14:textId="77777777" w:rsidR="00C57277" w:rsidRPr="00690666" w:rsidRDefault="00C57277" w:rsidP="00F52F04">
      <w:pPr>
        <w:pStyle w:val="af0"/>
      </w:pPr>
    </w:p>
    <w:p w14:paraId="0258DD19" w14:textId="7949C101" w:rsidR="00C57277" w:rsidRPr="008D13E3" w:rsidRDefault="004F5567" w:rsidP="008D13E3">
      <w:pPr>
        <w:pStyle w:val="3"/>
      </w:pPr>
      <w:bookmarkStart w:id="26" w:name="_Ref25047096"/>
      <w:r>
        <w:rPr>
          <w:lang w:val="en-US"/>
        </w:rPr>
        <w:t>bp</w:t>
      </w:r>
      <w:bookmarkEnd w:id="26"/>
    </w:p>
    <w:p w14:paraId="4E937184" w14:textId="267A2A18" w:rsidR="00AB7026" w:rsidRDefault="00AA57DD" w:rsidP="00AB7026">
      <w:pPr>
        <w:pStyle w:val="af0"/>
      </w:pPr>
      <w:bookmarkStart w:id="27" w:name="_bp"/>
      <w:bookmarkEnd w:id="27"/>
      <w:r>
        <w:t>Группа к</w:t>
      </w:r>
      <w:r w:rsidR="003E4697">
        <w:t>оманд</w:t>
      </w:r>
      <w:r w:rsidR="00AB7026" w:rsidRPr="00002101">
        <w:t xml:space="preserve"> для </w:t>
      </w:r>
      <w:r w:rsidR="00AB7026">
        <w:t>установки, удаления и вывода информации о точках останова. Поддерживается два типа точек останова:</w:t>
      </w:r>
      <w:r w:rsidR="00AB7026" w:rsidRPr="00002101">
        <w:t xml:space="preserve"> </w:t>
      </w:r>
      <w:r w:rsidR="00AB7026" w:rsidRPr="00A203A8">
        <w:t>программны</w:t>
      </w:r>
      <w:r w:rsidR="00AB7026">
        <w:t>е</w:t>
      </w:r>
      <w:r w:rsidR="00AB7026">
        <w:rPr>
          <w:lang w:val="en-US"/>
        </w:rPr>
        <w:t> </w:t>
      </w:r>
      <w:r w:rsidR="00AB7026">
        <w:t xml:space="preserve">(тип </w:t>
      </w:r>
      <w:r w:rsidR="00AB7026" w:rsidRPr="00002101">
        <w:t>«</w:t>
      </w:r>
      <w:r w:rsidR="00AB7026">
        <w:rPr>
          <w:lang w:val="en-US"/>
        </w:rPr>
        <w:t>soft</w:t>
      </w:r>
      <w:r w:rsidR="00AB7026">
        <w:t>»)</w:t>
      </w:r>
      <w:r w:rsidR="00AB7026" w:rsidRPr="00A203A8">
        <w:t xml:space="preserve"> и аппаратны</w:t>
      </w:r>
      <w:r w:rsidR="00AB7026">
        <w:t>е</w:t>
      </w:r>
      <w:r w:rsidR="007909C0">
        <w:rPr>
          <w:lang w:val="en-US"/>
        </w:rPr>
        <w:t> </w:t>
      </w:r>
      <w:r w:rsidR="00AB7026">
        <w:t>(тип «</w:t>
      </w:r>
      <w:r w:rsidR="00AB7026">
        <w:rPr>
          <w:lang w:val="en-US"/>
        </w:rPr>
        <w:t>hard</w:t>
      </w:r>
      <w:r w:rsidR="00AB7026">
        <w:t>»). Программные точки останова реализуются через подмену инструкций</w:t>
      </w:r>
      <w:r w:rsidR="00786E6A">
        <w:t>, которые содержатся в памяти,</w:t>
      </w:r>
      <w:r w:rsidR="00AB7026">
        <w:t xml:space="preserve"> на «</w:t>
      </w:r>
      <w:r w:rsidR="00AB7026">
        <w:rPr>
          <w:lang w:val="en-US"/>
        </w:rPr>
        <w:t>ta</w:t>
      </w:r>
      <w:r w:rsidR="00AB7026">
        <w:t xml:space="preserve"> </w:t>
      </w:r>
      <w:r w:rsidR="00036E84" w:rsidRPr="00036E84">
        <w:t>1</w:t>
      </w:r>
      <w:r w:rsidR="00AB7026">
        <w:t xml:space="preserve">» (не подходят для установки в программе, выполняемой из </w:t>
      </w:r>
      <w:r w:rsidR="00AB7026">
        <w:rPr>
          <w:lang w:val="en-US"/>
        </w:rPr>
        <w:t>flash</w:t>
      </w:r>
      <w:r w:rsidR="007909C0" w:rsidRPr="007909C0">
        <w:t xml:space="preserve"> </w:t>
      </w:r>
      <w:r w:rsidR="007909C0">
        <w:t>или не перезаписываемой памяти</w:t>
      </w:r>
      <w:r w:rsidR="00AB7026">
        <w:t>)</w:t>
      </w:r>
      <w:r w:rsidR="00AB7026" w:rsidRPr="00AB7026">
        <w:t xml:space="preserve">. </w:t>
      </w:r>
      <w:r w:rsidR="00AB7026">
        <w:t>Аппаратные точки останова не изменяют содержимое памяти, но их число ограничено.</w:t>
      </w:r>
    </w:p>
    <w:p w14:paraId="0976C294" w14:textId="09F45B68" w:rsidR="00A87D4F" w:rsidRPr="00002101" w:rsidRDefault="008B208C" w:rsidP="00A87D4F">
      <w:pPr>
        <w:pStyle w:val="af0"/>
      </w:pPr>
      <w:r>
        <w:t>Одновременно может быть установлено только</w:t>
      </w:r>
      <w:r w:rsidR="00A87D4F" w:rsidRPr="00002101">
        <w:t xml:space="preserve"> две точки</w:t>
      </w:r>
      <w:r w:rsidR="00A203A8">
        <w:t xml:space="preserve"> типа «</w:t>
      </w:r>
      <w:r w:rsidR="00A203A8">
        <w:rPr>
          <w:lang w:val="en-US"/>
        </w:rPr>
        <w:t>hard</w:t>
      </w:r>
      <w:r w:rsidR="00A203A8">
        <w:t>»</w:t>
      </w:r>
      <w:r w:rsidR="00A87D4F" w:rsidRPr="00002101">
        <w:t xml:space="preserve">. Механизм хранения точек останова организован по типу буфера </w:t>
      </w:r>
      <w:r w:rsidR="00036E84" w:rsidRPr="00036E84">
        <w:rPr>
          <w:lang w:val="en-US"/>
        </w:rPr>
        <w:t>FIFO</w:t>
      </w:r>
      <w:r w:rsidR="00A87D4F" w:rsidRPr="00002101">
        <w:t>, т.е. при добавлении новой точки останова, если свободных ячеек нет, удаляется самая старая точка.</w:t>
      </w:r>
    </w:p>
    <w:p w14:paraId="2C135147" w14:textId="1D531E10" w:rsidR="00A87D4F" w:rsidRDefault="00A87D4F" w:rsidP="00A87D4F">
      <w:pPr>
        <w:pStyle w:val="af0"/>
      </w:pPr>
      <w:r w:rsidRPr="00002101">
        <w:t>При запуске записанной программы (например, командой «</w:t>
      </w:r>
      <w:r w:rsidRPr="00AB7026">
        <w:rPr>
          <w:lang w:val="en-US"/>
        </w:rPr>
        <w:t>run</w:t>
      </w:r>
      <w:r w:rsidRPr="00002101">
        <w:t>») происходит запись адресов и масок точек останова в соответствующие регистры процессора</w:t>
      </w:r>
      <w:r w:rsidR="008B208C">
        <w:t xml:space="preserve"> или подмена инструкций, на которые пришлись программные точки останова. </w:t>
      </w:r>
      <w:r w:rsidR="00786E6A">
        <w:t xml:space="preserve">При </w:t>
      </w:r>
      <w:r w:rsidR="005903EB">
        <w:t xml:space="preserve">корректном </w:t>
      </w:r>
      <w:r w:rsidR="00786E6A">
        <w:t xml:space="preserve">завершении </w:t>
      </w:r>
      <w:r w:rsidRPr="00002101">
        <w:t>работы программы данные регистры</w:t>
      </w:r>
      <w:r w:rsidR="002E6A96">
        <w:t xml:space="preserve"> будут</w:t>
      </w:r>
      <w:r w:rsidRPr="00002101">
        <w:t xml:space="preserve"> обну</w:t>
      </w:r>
      <w:r w:rsidR="002E6A96">
        <w:t>лены,</w:t>
      </w:r>
      <w:r w:rsidR="00B44179">
        <w:t xml:space="preserve"> подменяемые инструкции </w:t>
      </w:r>
      <w:r w:rsidR="005E435F" w:rsidRPr="00002101">
        <w:t>–</w:t>
      </w:r>
      <w:r w:rsidR="005E435F">
        <w:t xml:space="preserve"> </w:t>
      </w:r>
      <w:r w:rsidR="00B44179">
        <w:t>восстановлены</w:t>
      </w:r>
      <w:r w:rsidRPr="00002101">
        <w:t>. Таким образом, выполнение только команды «</w:t>
      </w:r>
      <w:r w:rsidR="00036E84" w:rsidRPr="00036E84">
        <w:rPr>
          <w:lang w:val="en-US"/>
        </w:rPr>
        <w:t>bp</w:t>
      </w:r>
      <w:r w:rsidRPr="00002101">
        <w:t xml:space="preserve">» не приводит к изменению регистров процессора. Остановка процессора происходит </w:t>
      </w:r>
      <w:r w:rsidR="008F6658">
        <w:t xml:space="preserve">перед выполнением </w:t>
      </w:r>
      <w:r w:rsidRPr="00002101">
        <w:t>инструкции по адресу точки останова.</w:t>
      </w:r>
    </w:p>
    <w:p w14:paraId="21D63ABC" w14:textId="77777777" w:rsidR="008364DB" w:rsidRPr="00002101" w:rsidRDefault="008364DB" w:rsidP="008364DB">
      <w:pPr>
        <w:pStyle w:val="af0"/>
      </w:pPr>
      <w:r>
        <w:t>Набор представленных команд</w:t>
      </w:r>
      <w:r w:rsidRPr="00002101">
        <w:t>:</w:t>
      </w:r>
    </w:p>
    <w:p w14:paraId="3A10F319" w14:textId="3883FA27" w:rsidR="00A87D4F" w:rsidRPr="00002101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A87D4F" w:rsidRPr="00002101">
        <w:t xml:space="preserve"> – вывод информации</w:t>
      </w:r>
      <w:r w:rsidR="00A87D4F">
        <w:t>.</w:t>
      </w:r>
    </w:p>
    <w:p w14:paraId="374AC8D8" w14:textId="5BAFCB41" w:rsidR="00480E63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A87D4F" w:rsidRPr="00002101">
        <w:rPr>
          <w:b/>
        </w:rPr>
        <w:t xml:space="preserve"> </w:t>
      </w:r>
      <w:r w:rsidR="00A87D4F" w:rsidRPr="00C7780C">
        <w:rPr>
          <w:b/>
          <w:lang w:val="en-US"/>
        </w:rPr>
        <w:t>hard</w:t>
      </w:r>
      <w:r w:rsidR="00A87D4F" w:rsidRPr="00002101">
        <w:t xml:space="preserve"> – вывод информации о точках останова типа «</w:t>
      </w:r>
      <w:r w:rsidR="00A87D4F" w:rsidRPr="00AB7026">
        <w:rPr>
          <w:lang w:val="en-US"/>
        </w:rPr>
        <w:t>hard</w:t>
      </w:r>
      <w:r w:rsidR="00A87D4F" w:rsidRPr="00002101">
        <w:t>»</w:t>
      </w:r>
      <w:r w:rsidR="00480E63">
        <w:t>.</w:t>
      </w:r>
    </w:p>
    <w:p w14:paraId="4B07DA3D" w14:textId="35184AE7" w:rsidR="003430B8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3430B8" w:rsidRPr="00002101">
        <w:rPr>
          <w:b/>
        </w:rPr>
        <w:t xml:space="preserve"> </w:t>
      </w:r>
      <w:r w:rsidR="003430B8">
        <w:rPr>
          <w:b/>
          <w:lang w:val="en-US"/>
        </w:rPr>
        <w:t>soft</w:t>
      </w:r>
      <w:r w:rsidR="003430B8" w:rsidRPr="006560C2">
        <w:rPr>
          <w:b/>
        </w:rPr>
        <w:t xml:space="preserve"> </w:t>
      </w:r>
      <w:r w:rsidR="003430B8" w:rsidRPr="00002101">
        <w:t>– вывод информации о точках останова типа «</w:t>
      </w:r>
      <w:r w:rsidR="003430B8">
        <w:rPr>
          <w:lang w:val="en-US"/>
        </w:rPr>
        <w:t>soft</w:t>
      </w:r>
      <w:r w:rsidR="003430B8" w:rsidRPr="00002101">
        <w:t>».</w:t>
      </w:r>
    </w:p>
    <w:p w14:paraId="074C32DA" w14:textId="0FB9EBEE" w:rsidR="00601CEA" w:rsidRPr="005B660D" w:rsidRDefault="00036E84" w:rsidP="00601CEA">
      <w:pPr>
        <w:pStyle w:val="af0"/>
      </w:pPr>
      <w:r w:rsidRPr="00036E84">
        <w:rPr>
          <w:b/>
          <w:lang w:val="en-US"/>
        </w:rPr>
        <w:t>bp</w:t>
      </w:r>
      <w:r w:rsidR="00601CEA" w:rsidRPr="00002101">
        <w:rPr>
          <w:b/>
        </w:rPr>
        <w:t xml:space="preserve"> </w:t>
      </w:r>
      <w:r w:rsidR="00601CEA">
        <w:rPr>
          <w:b/>
          <w:lang w:val="en-US"/>
        </w:rPr>
        <w:t>soft</w:t>
      </w:r>
      <w:r w:rsidR="00601CEA" w:rsidRPr="00002101">
        <w:rPr>
          <w:b/>
        </w:rPr>
        <w:t xml:space="preserve"> </w:t>
      </w:r>
      <w:r w:rsidR="00DE215D" w:rsidRPr="00DE215D">
        <w:rPr>
          <w:b/>
        </w:rPr>
        <w:t>&lt;</w:t>
      </w:r>
      <w:r w:rsidR="00601CEA" w:rsidRPr="00972F82">
        <w:t>адрес</w:t>
      </w:r>
      <w:r w:rsidR="00DE215D" w:rsidRPr="00DE215D">
        <w:rPr>
          <w:b/>
        </w:rPr>
        <w:t>&gt;</w:t>
      </w:r>
      <w:r w:rsidR="00601CEA" w:rsidRPr="005B660D">
        <w:rPr>
          <w:b/>
        </w:rPr>
        <w:t xml:space="preserve"> </w:t>
      </w:r>
      <w:r w:rsidR="00601CEA">
        <w:t>– установка программной точки останова</w:t>
      </w:r>
      <w:r w:rsidR="00601CEA" w:rsidRPr="00002101">
        <w:t>.</w:t>
      </w:r>
    </w:p>
    <w:p w14:paraId="11477CC3" w14:textId="6D4E0E53" w:rsidR="00601CEA" w:rsidRPr="00002101" w:rsidRDefault="00036E84" w:rsidP="00601CEA">
      <w:pPr>
        <w:pStyle w:val="af0"/>
      </w:pPr>
      <w:r w:rsidRPr="00036E84">
        <w:rPr>
          <w:b/>
          <w:lang w:val="en-US"/>
        </w:rPr>
        <w:t>bp</w:t>
      </w:r>
      <w:r w:rsidR="00601CEA" w:rsidRPr="00002101">
        <w:rPr>
          <w:b/>
        </w:rPr>
        <w:t xml:space="preserve"> </w:t>
      </w:r>
      <w:r w:rsidR="00DE215D" w:rsidRPr="00DE215D">
        <w:rPr>
          <w:b/>
        </w:rPr>
        <w:t>&lt;</w:t>
      </w:r>
      <w:r w:rsidR="00601CEA" w:rsidRPr="00972F82">
        <w:t>адрес</w:t>
      </w:r>
      <w:r w:rsidR="00DE215D" w:rsidRPr="00DE215D">
        <w:rPr>
          <w:b/>
        </w:rPr>
        <w:t>&gt;</w:t>
      </w:r>
      <w:r w:rsidR="00601CEA" w:rsidRPr="00A203A8">
        <w:rPr>
          <w:b/>
        </w:rPr>
        <w:t xml:space="preserve"> – </w:t>
      </w:r>
      <w:r w:rsidR="00601CEA" w:rsidRPr="00A203A8">
        <w:t>экви</w:t>
      </w:r>
      <w:r w:rsidR="00601CEA">
        <w:t xml:space="preserve">валентно команде </w:t>
      </w:r>
      <w:r w:rsidR="00601CEA">
        <w:rPr>
          <w:lang w:val="en-US"/>
        </w:rPr>
        <w:t>bp</w:t>
      </w:r>
      <w:r w:rsidR="00601CEA" w:rsidRPr="00A203A8">
        <w:t xml:space="preserve"> </w:t>
      </w:r>
      <w:r w:rsidR="00601CEA">
        <w:rPr>
          <w:lang w:val="en-US"/>
        </w:rPr>
        <w:t>soft</w:t>
      </w:r>
      <w:r w:rsidR="00601CEA" w:rsidRPr="00A203A8">
        <w:t xml:space="preserve"> </w:t>
      </w:r>
      <w:r w:rsidR="00972F82" w:rsidRPr="00DE215D">
        <w:rPr>
          <w:b/>
        </w:rPr>
        <w:t>&lt;</w:t>
      </w:r>
      <w:r w:rsidR="00972F82" w:rsidRPr="00972F82">
        <w:t>адрес</w:t>
      </w:r>
      <w:r w:rsidR="00972F82" w:rsidRPr="00DE215D">
        <w:rPr>
          <w:b/>
        </w:rPr>
        <w:t>&gt;</w:t>
      </w:r>
      <w:r w:rsidR="00601CEA">
        <w:t>.</w:t>
      </w:r>
    </w:p>
    <w:p w14:paraId="7E89F4B7" w14:textId="2B712318" w:rsidR="00A87D4F" w:rsidRPr="00002101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A87D4F" w:rsidRPr="00002101">
        <w:rPr>
          <w:b/>
        </w:rPr>
        <w:t xml:space="preserve"> </w:t>
      </w:r>
      <w:r w:rsidR="00A87D4F" w:rsidRPr="00C7780C">
        <w:rPr>
          <w:b/>
          <w:lang w:val="en-US"/>
        </w:rPr>
        <w:t>hard</w:t>
      </w:r>
      <w:r w:rsidR="00A87D4F" w:rsidRPr="00002101">
        <w:rPr>
          <w:b/>
        </w:rPr>
        <w:t xml:space="preserve"> </w:t>
      </w:r>
      <w:r w:rsidR="00DE215D" w:rsidRPr="00DE215D">
        <w:rPr>
          <w:b/>
        </w:rPr>
        <w:t>&lt;</w:t>
      </w:r>
      <w:r w:rsidR="00A87D4F" w:rsidRPr="00972F82">
        <w:t>адрес</w:t>
      </w:r>
      <w:r w:rsidR="00DE215D" w:rsidRPr="00DE215D">
        <w:rPr>
          <w:b/>
        </w:rPr>
        <w:t>&gt;</w:t>
      </w:r>
      <w:r w:rsidR="00A87D4F" w:rsidRPr="00002101">
        <w:rPr>
          <w:b/>
        </w:rPr>
        <w:t xml:space="preserve"> </w:t>
      </w:r>
      <w:r w:rsidR="00DE215D" w:rsidRPr="00DE215D">
        <w:rPr>
          <w:b/>
        </w:rPr>
        <w:t>&lt;</w:t>
      </w:r>
      <w:r w:rsidR="00A87D4F" w:rsidRPr="00972F82">
        <w:t>маска</w:t>
      </w:r>
      <w:r w:rsidR="00DE215D" w:rsidRPr="00DE215D">
        <w:rPr>
          <w:b/>
        </w:rPr>
        <w:t>&gt;</w:t>
      </w:r>
      <w:r w:rsidR="00A87D4F" w:rsidRPr="00002101">
        <w:t xml:space="preserve"> </w:t>
      </w:r>
      <w:r w:rsidR="00480E63">
        <w:t>–</w:t>
      </w:r>
      <w:r w:rsidR="00A87D4F" w:rsidRPr="00002101">
        <w:t xml:space="preserve"> добавление точки останова по указанному адресу/диапазону адресов.</w:t>
      </w:r>
    </w:p>
    <w:p w14:paraId="0D7E134F" w14:textId="1125CCB7" w:rsidR="00A87D4F" w:rsidRPr="003C0AE3" w:rsidRDefault="00DE215D" w:rsidP="003C0AE3">
      <w:pPr>
        <w:pStyle w:val="af0"/>
      </w:pPr>
      <w:r w:rsidRPr="00DE215D">
        <w:rPr>
          <w:b/>
        </w:rPr>
        <w:t>&lt;</w:t>
      </w:r>
      <w:r w:rsidR="00A87D4F" w:rsidRPr="003C0AE3">
        <w:t>адрес</w:t>
      </w:r>
      <w:r w:rsidRPr="00DE215D">
        <w:t>&gt;</w:t>
      </w:r>
      <w:r w:rsidR="00A87D4F" w:rsidRPr="003C0AE3">
        <w:t xml:space="preserve"> </w:t>
      </w:r>
      <w:r w:rsidR="005B660D" w:rsidRPr="005B660D">
        <w:t>–</w:t>
      </w:r>
      <w:r w:rsidR="00A87D4F" w:rsidRPr="003C0AE3">
        <w:t xml:space="preserve"> адрес точки останова.</w:t>
      </w:r>
    </w:p>
    <w:p w14:paraId="38B776DF" w14:textId="27DD32C0" w:rsidR="00480E63" w:rsidRDefault="00DE215D" w:rsidP="00A87D4F">
      <w:pPr>
        <w:pStyle w:val="af0"/>
      </w:pPr>
      <w:r w:rsidRPr="00DE215D">
        <w:rPr>
          <w:b/>
        </w:rPr>
        <w:t>&lt;</w:t>
      </w:r>
      <w:r w:rsidR="00A87D4F" w:rsidRPr="003C0AE3">
        <w:t>маска</w:t>
      </w:r>
      <w:r w:rsidRPr="00DE215D">
        <w:t>&gt;</w:t>
      </w:r>
      <w:r w:rsidR="00A87D4F" w:rsidRPr="003C0AE3">
        <w:t xml:space="preserve"> </w:t>
      </w:r>
      <w:r w:rsidR="005B660D" w:rsidRPr="005B660D">
        <w:t>–</w:t>
      </w:r>
      <w:r w:rsidR="00A87D4F" w:rsidRPr="00002101">
        <w:t xml:space="preserve"> маска точки останова. Параметр маски не обязателен, значение по умолчанию – </w:t>
      </w:r>
      <w:r w:rsidR="00036E84" w:rsidRPr="00036E84">
        <w:t>0</w:t>
      </w:r>
      <w:proofErr w:type="spellStart"/>
      <w:r w:rsidR="00036E84" w:rsidRPr="00036E84">
        <w:rPr>
          <w:lang w:val="en-US"/>
        </w:rPr>
        <w:t>xfffffffc</w:t>
      </w:r>
      <w:proofErr w:type="spellEnd"/>
      <w:r w:rsidR="00480E63">
        <w:t>.</w:t>
      </w:r>
    </w:p>
    <w:p w14:paraId="71581330" w14:textId="04A569E8" w:rsidR="00AF6A81" w:rsidRPr="00002101" w:rsidRDefault="00AF6A81" w:rsidP="00AF6A81">
      <w:pPr>
        <w:pStyle w:val="af0"/>
      </w:pPr>
      <w:r w:rsidRPr="00002101">
        <w:t>Пример команды: «</w:t>
      </w:r>
      <w:r w:rsidRPr="00C7780C">
        <w:rPr>
          <w:lang w:val="en-US"/>
        </w:rPr>
        <w:t>bp</w:t>
      </w:r>
      <w:r w:rsidRPr="00002101">
        <w:t xml:space="preserve"> </w:t>
      </w:r>
      <w:r w:rsidRPr="00C7780C">
        <w:rPr>
          <w:lang w:val="en-US"/>
        </w:rPr>
        <w:t>hard</w:t>
      </w:r>
      <w:r w:rsidRPr="00002101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</w:t>
      </w:r>
      <w:r w:rsidR="00036E84" w:rsidRPr="00036E84">
        <w:rPr>
          <w:lang w:val="en-US"/>
        </w:rPr>
        <w:t>f</w:t>
      </w:r>
      <w:r w:rsidRPr="00002101">
        <w:t xml:space="preserve"> </w:t>
      </w:r>
      <w:r w:rsidR="00036E84" w:rsidRPr="00036E84">
        <w:t>0</w:t>
      </w:r>
      <w:proofErr w:type="spellStart"/>
      <w:r w:rsidR="00036E84" w:rsidRPr="00036E84">
        <w:rPr>
          <w:lang w:val="en-US"/>
        </w:rPr>
        <w:t>xfffffff</w:t>
      </w:r>
      <w:proofErr w:type="spellEnd"/>
      <w:r w:rsidR="00036E84" w:rsidRPr="00036E84">
        <w:t>0</w:t>
      </w:r>
      <w:r w:rsidRPr="00002101">
        <w:t>»</w:t>
      </w:r>
      <w:r>
        <w:t>.</w:t>
      </w:r>
    </w:p>
    <w:p w14:paraId="5AE511E5" w14:textId="427E286C" w:rsidR="00A87D4F" w:rsidRPr="00002101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A87D4F" w:rsidRPr="006560C2">
        <w:rPr>
          <w:b/>
        </w:rPr>
        <w:t xml:space="preserve"> </w:t>
      </w:r>
      <w:r w:rsidR="00A87D4F" w:rsidRPr="00D03C6A">
        <w:rPr>
          <w:b/>
          <w:lang w:val="en-US"/>
        </w:rPr>
        <w:t>del</w:t>
      </w:r>
      <w:r w:rsidR="009751D6">
        <w:rPr>
          <w:b/>
        </w:rPr>
        <w:t xml:space="preserve"> </w:t>
      </w:r>
      <w:r w:rsidR="009751D6">
        <w:rPr>
          <w:b/>
          <w:lang w:val="en-US"/>
        </w:rPr>
        <w:t>hard</w:t>
      </w:r>
      <w:r w:rsidR="00A87D4F" w:rsidRPr="00972F82">
        <w:t xml:space="preserve"> </w:t>
      </w:r>
      <w:r w:rsidR="00DE215D" w:rsidRPr="00972F82">
        <w:t>&lt;</w:t>
      </w:r>
      <w:r w:rsidR="00A87D4F" w:rsidRPr="00972F82">
        <w:t>номер точки останова</w:t>
      </w:r>
      <w:r w:rsidR="00DE215D" w:rsidRPr="00972F82">
        <w:t>&gt;</w:t>
      </w:r>
      <w:r w:rsidR="00A87D4F" w:rsidRPr="00002101">
        <w:t xml:space="preserve"> </w:t>
      </w:r>
      <w:r w:rsidR="00480E63">
        <w:t>–</w:t>
      </w:r>
      <w:r w:rsidR="00A87D4F" w:rsidRPr="00002101">
        <w:t xml:space="preserve"> удаление</w:t>
      </w:r>
      <w:r w:rsidR="00B66F91" w:rsidRPr="00B66F91">
        <w:t xml:space="preserve"> </w:t>
      </w:r>
      <w:r w:rsidR="00B66F91">
        <w:t>аппаратной</w:t>
      </w:r>
      <w:r w:rsidR="00A87D4F" w:rsidRPr="00002101">
        <w:t xml:space="preserve"> точки останова.</w:t>
      </w:r>
    </w:p>
    <w:p w14:paraId="20EC68F7" w14:textId="63E526B0" w:rsidR="00A87D4F" w:rsidRDefault="00A87D4F" w:rsidP="00A87D4F">
      <w:pPr>
        <w:pStyle w:val="af0"/>
      </w:pPr>
      <w:r w:rsidRPr="00002101">
        <w:t>Пример команды: «</w:t>
      </w:r>
      <w:r w:rsidR="00036E84" w:rsidRPr="00036E84">
        <w:rPr>
          <w:lang w:val="en-US"/>
        </w:rPr>
        <w:t>bp</w:t>
      </w:r>
      <w:r w:rsidR="005D6F6D">
        <w:t xml:space="preserve"> </w:t>
      </w:r>
      <w:r w:rsidR="005D6F6D">
        <w:rPr>
          <w:lang w:val="en-US"/>
        </w:rPr>
        <w:t>del</w:t>
      </w:r>
      <w:r w:rsidRPr="00002101">
        <w:t xml:space="preserve"> </w:t>
      </w:r>
      <w:r w:rsidRPr="00C7780C">
        <w:rPr>
          <w:lang w:val="en-US"/>
        </w:rPr>
        <w:t>hard</w:t>
      </w:r>
      <w:r w:rsidRPr="00002101">
        <w:t xml:space="preserve"> </w:t>
      </w:r>
      <w:r w:rsidR="00036E84" w:rsidRPr="00036E84">
        <w:t>1</w:t>
      </w:r>
      <w:r w:rsidRPr="00002101">
        <w:t>»</w:t>
      </w:r>
      <w:r w:rsidR="00AC659A">
        <w:t>.</w:t>
      </w:r>
    </w:p>
    <w:p w14:paraId="28839F5A" w14:textId="5BBB8D61" w:rsidR="00B66F91" w:rsidRPr="00002101" w:rsidRDefault="00036E84" w:rsidP="00B66F91">
      <w:pPr>
        <w:pStyle w:val="af0"/>
      </w:pPr>
      <w:r w:rsidRPr="00036E84">
        <w:rPr>
          <w:b/>
          <w:lang w:val="en-US"/>
        </w:rPr>
        <w:t>bp</w:t>
      </w:r>
      <w:r w:rsidR="00B66F91" w:rsidRPr="006560C2">
        <w:rPr>
          <w:b/>
        </w:rPr>
        <w:t xml:space="preserve"> </w:t>
      </w:r>
      <w:r w:rsidR="00B66F91" w:rsidRPr="00D03C6A">
        <w:rPr>
          <w:b/>
          <w:lang w:val="en-US"/>
        </w:rPr>
        <w:t>del</w:t>
      </w:r>
      <w:r w:rsidR="00B66F91">
        <w:rPr>
          <w:b/>
        </w:rPr>
        <w:t xml:space="preserve"> </w:t>
      </w:r>
      <w:r w:rsidR="00B66F91">
        <w:rPr>
          <w:b/>
          <w:lang w:val="en-US"/>
        </w:rPr>
        <w:t>soft</w:t>
      </w:r>
      <w:r w:rsidR="00B66F91" w:rsidRPr="006560C2">
        <w:rPr>
          <w:b/>
        </w:rPr>
        <w:t xml:space="preserve"> </w:t>
      </w:r>
      <w:r w:rsidR="00DE215D" w:rsidRPr="00972F82">
        <w:t>&lt;</w:t>
      </w:r>
      <w:r w:rsidR="00B66F91" w:rsidRPr="00972F82">
        <w:t>номер точки останова</w:t>
      </w:r>
      <w:r w:rsidR="00DE215D" w:rsidRPr="00972F82">
        <w:t>&gt;</w:t>
      </w:r>
      <w:r w:rsidR="00B66F91" w:rsidRPr="00972F82">
        <w:t xml:space="preserve"> </w:t>
      </w:r>
      <w:r w:rsidR="00480E63">
        <w:t>–</w:t>
      </w:r>
      <w:r w:rsidR="00B66F91" w:rsidRPr="00002101">
        <w:t xml:space="preserve"> удаление </w:t>
      </w:r>
      <w:r w:rsidR="00B66F91">
        <w:t xml:space="preserve">программной </w:t>
      </w:r>
      <w:r w:rsidR="00B66F91" w:rsidRPr="00002101">
        <w:t>точки останова.</w:t>
      </w:r>
    </w:p>
    <w:p w14:paraId="5C850E72" w14:textId="1953A43E" w:rsidR="00B66F91" w:rsidRDefault="00B66F91" w:rsidP="00B66F91">
      <w:pPr>
        <w:pStyle w:val="af0"/>
      </w:pPr>
      <w:r w:rsidRPr="00002101">
        <w:t>Пример команды: «</w:t>
      </w:r>
      <w:r w:rsidR="00036E84" w:rsidRPr="00036E84">
        <w:rPr>
          <w:lang w:val="en-US"/>
        </w:rPr>
        <w:t>bp</w:t>
      </w:r>
      <w:r>
        <w:t xml:space="preserve"> </w:t>
      </w:r>
      <w:r>
        <w:rPr>
          <w:lang w:val="en-US"/>
        </w:rPr>
        <w:t>del</w:t>
      </w:r>
      <w:r w:rsidRPr="00002101">
        <w:t xml:space="preserve"> </w:t>
      </w:r>
      <w:r w:rsidR="00897B11">
        <w:rPr>
          <w:lang w:val="en-US"/>
        </w:rPr>
        <w:t>soft</w:t>
      </w:r>
      <w:r w:rsidRPr="00002101">
        <w:t xml:space="preserve"> </w:t>
      </w:r>
      <w:r w:rsidR="00036E84" w:rsidRPr="00036E84">
        <w:t>1</w:t>
      </w:r>
      <w:r w:rsidRPr="00002101">
        <w:t>»</w:t>
      </w:r>
      <w:r>
        <w:t>.</w:t>
      </w:r>
    </w:p>
    <w:p w14:paraId="77880194" w14:textId="4702DE7B" w:rsidR="004E3F27" w:rsidRPr="004E3F27" w:rsidRDefault="00036E84" w:rsidP="00B66F91">
      <w:pPr>
        <w:pStyle w:val="af0"/>
      </w:pPr>
      <w:r w:rsidRPr="00036E84">
        <w:rPr>
          <w:b/>
          <w:lang w:val="en-US"/>
        </w:rPr>
        <w:t>bp</w:t>
      </w:r>
      <w:r w:rsidR="004E3F27" w:rsidRPr="006560C2">
        <w:rPr>
          <w:b/>
        </w:rPr>
        <w:t xml:space="preserve"> </w:t>
      </w:r>
      <w:r w:rsidR="004E3F27" w:rsidRPr="00D03C6A">
        <w:rPr>
          <w:b/>
          <w:lang w:val="en-US"/>
        </w:rPr>
        <w:t>del</w:t>
      </w:r>
      <w:r w:rsidR="004E3F27">
        <w:rPr>
          <w:b/>
        </w:rPr>
        <w:t xml:space="preserve"> </w:t>
      </w:r>
      <w:r w:rsidR="004E3F27">
        <w:rPr>
          <w:b/>
          <w:lang w:val="en-US"/>
        </w:rPr>
        <w:t>all</w:t>
      </w:r>
      <w:r w:rsidR="004E3F27" w:rsidRPr="004E3F27">
        <w:rPr>
          <w:b/>
        </w:rPr>
        <w:t xml:space="preserve"> – </w:t>
      </w:r>
      <w:r w:rsidR="004E3F27" w:rsidRPr="004E3F27">
        <w:t>удаление всех точек останова.</w:t>
      </w:r>
    </w:p>
    <w:p w14:paraId="37B1869F" w14:textId="77777777" w:rsidR="00A87D4F" w:rsidRDefault="00A87D4F" w:rsidP="00A87D4F">
      <w:pPr>
        <w:pStyle w:val="af0"/>
      </w:pPr>
    </w:p>
    <w:p w14:paraId="30866558" w14:textId="480EF48A" w:rsidR="00A87D4F" w:rsidRPr="002363E3" w:rsidRDefault="004F5567" w:rsidP="002363E3">
      <w:pPr>
        <w:pStyle w:val="3"/>
      </w:pPr>
      <w:bookmarkStart w:id="28" w:name="_cont"/>
      <w:bookmarkStart w:id="29" w:name="_Toc494378427"/>
      <w:bookmarkStart w:id="30" w:name="_Toc525646649"/>
      <w:bookmarkStart w:id="31" w:name="_Toc526922935"/>
      <w:bookmarkStart w:id="32" w:name="_Toc527445922"/>
      <w:bookmarkStart w:id="33" w:name="_Toc529369327"/>
      <w:bookmarkStart w:id="34" w:name="_Ref24536125"/>
      <w:bookmarkEnd w:id="28"/>
      <w:proofErr w:type="spellStart"/>
      <w:r>
        <w:rPr>
          <w:lang w:val="en-US"/>
        </w:rPr>
        <w:t>cont</w:t>
      </w:r>
      <w:r w:rsidR="00036E84" w:rsidRPr="00036E84">
        <w:rPr>
          <w:lang w:val="en-US"/>
        </w:rPr>
        <w:t>con</w:t>
      </w:r>
      <w:bookmarkEnd w:id="29"/>
      <w:bookmarkEnd w:id="30"/>
      <w:bookmarkEnd w:id="31"/>
      <w:bookmarkEnd w:id="32"/>
      <w:bookmarkEnd w:id="33"/>
      <w:bookmarkEnd w:id="34"/>
      <w:r w:rsidR="00036E84" w:rsidRPr="00036E84">
        <w:rPr>
          <w:lang w:val="en-US"/>
        </w:rPr>
        <w:t>t</w:t>
      </w:r>
      <w:proofErr w:type="spellEnd"/>
    </w:p>
    <w:p w14:paraId="2EEAA3CE" w14:textId="355A2A5C" w:rsidR="00A87D4F" w:rsidRDefault="00A87D4F" w:rsidP="00A87D4F">
      <w:pPr>
        <w:pStyle w:val="af0"/>
      </w:pPr>
      <w:r w:rsidRPr="00A87D4F">
        <w:t xml:space="preserve">Команда возобновляет </w:t>
      </w:r>
      <w:r w:rsidR="009423F0">
        <w:t xml:space="preserve">выполнение </w:t>
      </w:r>
      <w:r w:rsidRPr="00A87D4F">
        <w:t xml:space="preserve">программы с </w:t>
      </w:r>
      <w:r w:rsidR="009423F0">
        <w:t>инструкции</w:t>
      </w:r>
      <w:r w:rsidRPr="00A87D4F">
        <w:t xml:space="preserve">, </w:t>
      </w:r>
      <w:r w:rsidR="009423F0">
        <w:t>располагающейся</w:t>
      </w:r>
      <w:r w:rsidRPr="00A87D4F">
        <w:t xml:space="preserve"> </w:t>
      </w:r>
      <w:r w:rsidR="009423F0">
        <w:t>по адресу, который содержится в</w:t>
      </w:r>
      <w:r w:rsidRPr="00A87D4F">
        <w:t xml:space="preserve"> регистр</w:t>
      </w:r>
      <w:r w:rsidR="009423F0">
        <w:t>е</w:t>
      </w:r>
      <w:r w:rsidRPr="00A87D4F">
        <w:t xml:space="preserve"> «</w:t>
      </w:r>
      <w:r w:rsidR="00DE215D">
        <w:rPr>
          <w:lang w:val="en-US"/>
        </w:rPr>
        <w:t>PC</w:t>
      </w:r>
      <w:r w:rsidRPr="00A87D4F">
        <w:t>».</w:t>
      </w:r>
    </w:p>
    <w:p w14:paraId="4D6DE9D2" w14:textId="77777777" w:rsidR="0041181B" w:rsidRDefault="0041181B" w:rsidP="00A87D4F">
      <w:pPr>
        <w:pStyle w:val="af0"/>
      </w:pPr>
    </w:p>
    <w:p w14:paraId="63AB4D76" w14:textId="77777777" w:rsidR="0041181B" w:rsidRDefault="0041181B" w:rsidP="00EE1A1B">
      <w:pPr>
        <w:pStyle w:val="3"/>
      </w:pPr>
      <w:bookmarkStart w:id="35" w:name="_Ref31113645"/>
      <w:r w:rsidRPr="00EE1A1B">
        <w:rPr>
          <w:lang w:val="en-US"/>
        </w:rPr>
        <w:t>disassemble</w:t>
      </w:r>
      <w:bookmarkEnd w:id="35"/>
    </w:p>
    <w:p w14:paraId="034371B5" w14:textId="27E454CA" w:rsidR="0041181B" w:rsidRPr="00444E31" w:rsidRDefault="0041181B">
      <w:pPr>
        <w:pStyle w:val="af0"/>
      </w:pPr>
      <w:r w:rsidRPr="0020415E">
        <w:t>Дизассемблирование участка памяти.</w:t>
      </w:r>
    </w:p>
    <w:p w14:paraId="04A01015" w14:textId="0CC963B1" w:rsidR="0041181B" w:rsidRPr="00694A8C" w:rsidRDefault="0041181B">
      <w:pPr>
        <w:pStyle w:val="af0"/>
      </w:pPr>
      <w:r w:rsidRPr="00EE1A1B">
        <w:rPr>
          <w:lang w:val="en-US"/>
        </w:rPr>
        <w:t>disassemble</w:t>
      </w:r>
      <w:r w:rsidRPr="00EE1A1B">
        <w:t xml:space="preserve"> &lt;</w:t>
      </w:r>
      <w:r w:rsidRPr="00EE1A1B">
        <w:rPr>
          <w:lang w:val="en-US"/>
        </w:rPr>
        <w:t>address</w:t>
      </w:r>
      <w:r w:rsidRPr="00EE1A1B">
        <w:t>&gt; &lt;</w:t>
      </w:r>
      <w:r w:rsidRPr="00EE1A1B">
        <w:rPr>
          <w:lang w:val="en-US"/>
        </w:rPr>
        <w:t>length</w:t>
      </w:r>
      <w:r w:rsidRPr="00EE1A1B">
        <w:t xml:space="preserve">&gt; </w:t>
      </w:r>
      <w:r w:rsidR="00EE1A1B">
        <w:t xml:space="preserve">– </w:t>
      </w:r>
      <w:r w:rsidRPr="0020415E">
        <w:t>дизассемблирование участка</w:t>
      </w:r>
      <w:r w:rsidRPr="00444E31">
        <w:t xml:space="preserve"> памяти</w:t>
      </w:r>
      <w:r w:rsidRPr="0020415E">
        <w:t xml:space="preserve"> начиная с &lt;</w:t>
      </w:r>
      <w:r w:rsidRPr="00EE1A1B">
        <w:rPr>
          <w:lang w:val="en-US"/>
        </w:rPr>
        <w:t>address</w:t>
      </w:r>
      <w:r w:rsidRPr="0020415E">
        <w:t>&gt;.</w:t>
      </w:r>
      <w:r w:rsidR="00694A8C" w:rsidRPr="00694A8C">
        <w:t xml:space="preserve"> </w:t>
      </w:r>
      <w:r w:rsidR="00694A8C">
        <w:t xml:space="preserve">Значение </w:t>
      </w:r>
      <w:r w:rsidR="00694A8C" w:rsidRPr="00EE1A1B">
        <w:t>&lt;</w:t>
      </w:r>
      <w:r w:rsidR="00694A8C" w:rsidRPr="00EE1A1B">
        <w:rPr>
          <w:lang w:val="en-US"/>
        </w:rPr>
        <w:t>address</w:t>
      </w:r>
      <w:r w:rsidR="00694A8C" w:rsidRPr="00EE1A1B">
        <w:t>&gt;</w:t>
      </w:r>
      <w:r w:rsidR="00694A8C">
        <w:t xml:space="preserve"> по умолчанию рав</w:t>
      </w:r>
      <w:r w:rsidR="001860DD">
        <w:t>но</w:t>
      </w:r>
      <w:r w:rsidR="00694A8C">
        <w:t xml:space="preserve"> значению </w:t>
      </w:r>
      <w:r w:rsidR="00694A8C">
        <w:rPr>
          <w:lang w:val="en-US"/>
        </w:rPr>
        <w:t>PC</w:t>
      </w:r>
      <w:r w:rsidR="00694A8C">
        <w:t xml:space="preserve"> (</w:t>
      </w:r>
      <w:r w:rsidR="00694A8C">
        <w:rPr>
          <w:lang w:val="en-US"/>
        </w:rPr>
        <w:t>program</w:t>
      </w:r>
      <w:r w:rsidR="00694A8C" w:rsidRPr="00694A8C">
        <w:t xml:space="preserve"> </w:t>
      </w:r>
      <w:r w:rsidR="00694A8C">
        <w:rPr>
          <w:lang w:val="en-US"/>
        </w:rPr>
        <w:t>counter</w:t>
      </w:r>
      <w:r w:rsidR="00694A8C">
        <w:t>)</w:t>
      </w:r>
      <w:r w:rsidR="00694A8C" w:rsidRPr="00694A8C">
        <w:t>.</w:t>
      </w:r>
      <w:r w:rsidRPr="0020415E">
        <w:t xml:space="preserve"> Значение количества дизассемблированных слов </w:t>
      </w:r>
      <w:r w:rsidRPr="00EE1A1B">
        <w:t>&lt;</w:t>
      </w:r>
      <w:r w:rsidRPr="00EE1A1B">
        <w:rPr>
          <w:lang w:val="en-US"/>
        </w:rPr>
        <w:t>length</w:t>
      </w:r>
      <w:r w:rsidRPr="00EE1A1B">
        <w:t>&gt;</w:t>
      </w:r>
      <w:r w:rsidRPr="0020415E">
        <w:t xml:space="preserve"> по умолчанию равно 16.</w:t>
      </w:r>
    </w:p>
    <w:p w14:paraId="60141619" w14:textId="0B5DCB24" w:rsidR="008B4C52" w:rsidRPr="0020415E" w:rsidRDefault="008B4C52">
      <w:pPr>
        <w:pStyle w:val="af0"/>
      </w:pPr>
      <w:r w:rsidRPr="00002101">
        <w:t>Пример команды: «</w:t>
      </w:r>
      <w:r>
        <w:rPr>
          <w:lang w:val="en-US"/>
        </w:rPr>
        <w:t>disassemble</w:t>
      </w:r>
      <w:r w:rsidRPr="00002101">
        <w:t xml:space="preserve"> </w:t>
      </w:r>
      <w:r w:rsidRPr="00036E84">
        <w:t>0</w:t>
      </w:r>
      <w:r w:rsidRPr="00036E84">
        <w:rPr>
          <w:lang w:val="en-US"/>
        </w:rPr>
        <w:t>x</w:t>
      </w:r>
      <w:r w:rsidRPr="00036E84">
        <w:t>40000000</w:t>
      </w:r>
      <w:r>
        <w:t xml:space="preserve"> 2</w:t>
      </w:r>
      <w:r w:rsidRPr="007D1EAD">
        <w:t>5</w:t>
      </w:r>
      <w:r w:rsidRPr="00002101">
        <w:t>»</w:t>
      </w:r>
      <w:r>
        <w:t>.</w:t>
      </w:r>
    </w:p>
    <w:p w14:paraId="5ABDC168" w14:textId="63588B89" w:rsidR="0041181B" w:rsidRPr="0019220D" w:rsidRDefault="0019220D">
      <w:pPr>
        <w:pStyle w:val="af0"/>
      </w:pPr>
      <w:r>
        <w:rPr>
          <w:lang w:val="en-US"/>
        </w:rPr>
        <w:t>d</w:t>
      </w:r>
      <w:r w:rsidR="00897065" w:rsidRPr="00EE1A1B">
        <w:rPr>
          <w:lang w:val="en-US"/>
        </w:rPr>
        <w:t>isassemble</w:t>
      </w:r>
      <w:r w:rsidR="00897065" w:rsidRPr="0019220D">
        <w:t xml:space="preserve"> -</w:t>
      </w:r>
      <w:r w:rsidR="00897065" w:rsidRPr="0019220D">
        <w:rPr>
          <w:lang w:val="en-US"/>
        </w:rPr>
        <w:t>r</w:t>
      </w:r>
      <w:r w:rsidR="00897065" w:rsidRPr="0019220D">
        <w:t xml:space="preserve"> &lt;</w:t>
      </w:r>
      <w:r w:rsidR="00897065" w:rsidRPr="00EE1A1B">
        <w:rPr>
          <w:lang w:val="en-US"/>
        </w:rPr>
        <w:t>start</w:t>
      </w:r>
      <w:r w:rsidR="00897065" w:rsidRPr="0019220D">
        <w:t>_</w:t>
      </w:r>
      <w:r w:rsidR="00897065" w:rsidRPr="00EE1A1B">
        <w:rPr>
          <w:lang w:val="en-US"/>
        </w:rPr>
        <w:t>address</w:t>
      </w:r>
      <w:r w:rsidR="00897065" w:rsidRPr="0019220D">
        <w:t>&gt; &lt;</w:t>
      </w:r>
      <w:r w:rsidR="00897065" w:rsidRPr="0019220D">
        <w:rPr>
          <w:lang w:val="en-US"/>
        </w:rPr>
        <w:t>stop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EE1A1B" w:rsidRPr="0019220D">
        <w:t>–</w:t>
      </w:r>
      <w:r w:rsidR="00897065" w:rsidRPr="0019220D">
        <w:t xml:space="preserve"> </w:t>
      </w:r>
      <w:r w:rsidR="00897065" w:rsidRPr="0020415E">
        <w:t>дизассемблирование</w:t>
      </w:r>
      <w:r w:rsidR="00897065" w:rsidRPr="0019220D">
        <w:t xml:space="preserve"> </w:t>
      </w:r>
      <w:r w:rsidR="00897065" w:rsidRPr="0020415E">
        <w:t>участка</w:t>
      </w:r>
      <w:r w:rsidR="00897065" w:rsidRPr="0019220D">
        <w:t xml:space="preserve"> </w:t>
      </w:r>
      <w:r w:rsidR="00897065" w:rsidRPr="0020415E">
        <w:t>памяти</w:t>
      </w:r>
      <w:r w:rsidR="00897065" w:rsidRPr="0019220D">
        <w:t xml:space="preserve"> </w:t>
      </w:r>
      <w:r w:rsidR="00897065" w:rsidRPr="0020415E">
        <w:t>начиная</w:t>
      </w:r>
      <w:r w:rsidR="00897065" w:rsidRPr="0019220D">
        <w:t xml:space="preserve"> </w:t>
      </w:r>
      <w:r w:rsidR="00897065" w:rsidRPr="0020415E">
        <w:t>с</w:t>
      </w:r>
      <w:r w:rsidR="00897065" w:rsidRPr="0019220D">
        <w:t xml:space="preserve"> &lt;</w:t>
      </w:r>
      <w:r w:rsidR="00897065" w:rsidRPr="0019220D">
        <w:rPr>
          <w:lang w:val="en-US"/>
        </w:rPr>
        <w:t>start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897065" w:rsidRPr="0020415E">
        <w:t>и</w:t>
      </w:r>
      <w:r w:rsidR="00897065" w:rsidRPr="0019220D">
        <w:t xml:space="preserve"> </w:t>
      </w:r>
      <w:r w:rsidR="00897065" w:rsidRPr="0020415E">
        <w:t>заканчивая</w:t>
      </w:r>
      <w:r w:rsidR="00897065" w:rsidRPr="0019220D">
        <w:t xml:space="preserve"> &lt;</w:t>
      </w:r>
      <w:r w:rsidR="00897065" w:rsidRPr="0019220D">
        <w:rPr>
          <w:lang w:val="en-US"/>
        </w:rPr>
        <w:t>stop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897065" w:rsidRPr="0020415E">
        <w:t>включительно</w:t>
      </w:r>
      <w:r w:rsidR="00897065" w:rsidRPr="0019220D">
        <w:t>.</w:t>
      </w:r>
    </w:p>
    <w:p w14:paraId="73874B76" w14:textId="290E05E9" w:rsidR="00EE1A1B" w:rsidRDefault="00EE1A1B" w:rsidP="00EE1A1B">
      <w:pPr>
        <w:pStyle w:val="af0"/>
      </w:pPr>
      <w:r>
        <w:t>Так же поддерживается краткий формат записи данной команды</w:t>
      </w:r>
      <w:r w:rsidRPr="00087D21">
        <w:t xml:space="preserve"> – </w:t>
      </w:r>
      <w:r>
        <w:t>«</w:t>
      </w:r>
      <w:r>
        <w:rPr>
          <w:lang w:val="en-US"/>
        </w:rPr>
        <w:t>dis</w:t>
      </w:r>
      <w:r w:rsidRPr="002C5214">
        <w:t>»</w:t>
      </w:r>
      <w:r>
        <w:t xml:space="preserve">. </w:t>
      </w:r>
    </w:p>
    <w:p w14:paraId="691F278B" w14:textId="22F092A0" w:rsidR="00387452" w:rsidRPr="008B4C52" w:rsidRDefault="00EE1A1B" w:rsidP="008B4C52">
      <w:pPr>
        <w:pStyle w:val="af0"/>
        <w:keepNext/>
      </w:pPr>
      <w:r>
        <w:t>Пример</w:t>
      </w:r>
      <w:r w:rsidR="00387452">
        <w:t>ы</w:t>
      </w:r>
      <w:r w:rsidR="008B4C52">
        <w:t xml:space="preserve"> с краткой формой:</w:t>
      </w:r>
    </w:p>
    <w:p w14:paraId="6417EE28" w14:textId="26B33987" w:rsidR="00694A8C" w:rsidRDefault="008B4C52" w:rsidP="00694A8C">
      <w:pPr>
        <w:pStyle w:val="af0"/>
      </w:pPr>
      <w:r w:rsidRPr="002C5214">
        <w:t>«</w:t>
      </w:r>
      <w:r>
        <w:rPr>
          <w:lang w:val="en-US"/>
        </w:rPr>
        <w:t>dis</w:t>
      </w:r>
      <w:r>
        <w:t>»</w:t>
      </w:r>
    </w:p>
    <w:p w14:paraId="437F17FD" w14:textId="1520CF09" w:rsidR="00694A8C" w:rsidRPr="00694A8C" w:rsidRDefault="00694A8C" w:rsidP="00A87D4F">
      <w:pPr>
        <w:pStyle w:val="af0"/>
        <w:rPr>
          <w:lang w:val="en-US"/>
        </w:rPr>
      </w:pPr>
      <w:r w:rsidRPr="00694A8C">
        <w:rPr>
          <w:lang w:val="en-US"/>
        </w:rPr>
        <w:t>«</w:t>
      </w:r>
      <w:proofErr w:type="spellStart"/>
      <w:r>
        <w:rPr>
          <w:lang w:val="en-US"/>
        </w:rPr>
        <w:t>dis</w:t>
      </w:r>
      <w:proofErr w:type="spellEnd"/>
      <w:r w:rsidRPr="00694A8C">
        <w:rPr>
          <w:lang w:val="en-US"/>
        </w:rPr>
        <w:t xml:space="preserve"> 0</w:t>
      </w:r>
      <w:r>
        <w:rPr>
          <w:lang w:val="en-US"/>
        </w:rPr>
        <w:t>x</w:t>
      </w:r>
      <w:r w:rsidRPr="00694A8C">
        <w:rPr>
          <w:lang w:val="en-US"/>
        </w:rPr>
        <w:t>40001000»</w:t>
      </w:r>
    </w:p>
    <w:p w14:paraId="1BA10325" w14:textId="675EBDB0" w:rsidR="00EE1A1B" w:rsidRPr="00694A8C" w:rsidRDefault="00EE1A1B" w:rsidP="00A87D4F">
      <w:pPr>
        <w:pStyle w:val="af0"/>
        <w:rPr>
          <w:lang w:val="en-US"/>
        </w:rPr>
      </w:pPr>
      <w:r w:rsidRPr="00694A8C">
        <w:rPr>
          <w:lang w:val="en-US"/>
        </w:rPr>
        <w:t>«</w:t>
      </w:r>
      <w:r>
        <w:rPr>
          <w:lang w:val="en-US"/>
        </w:rPr>
        <w:t>dis</w:t>
      </w:r>
      <w:r w:rsidRPr="00694A8C">
        <w:rPr>
          <w:lang w:val="en-US"/>
        </w:rPr>
        <w:t xml:space="preserve"> </w:t>
      </w:r>
      <w:r w:rsidR="00387452" w:rsidRPr="00694A8C">
        <w:rPr>
          <w:lang w:val="en-US"/>
        </w:rPr>
        <w:t>-</w:t>
      </w:r>
      <w:r w:rsidR="00387452">
        <w:rPr>
          <w:lang w:val="en-US"/>
        </w:rPr>
        <w:t>r</w:t>
      </w:r>
      <w:r w:rsidR="00387452" w:rsidRPr="00694A8C">
        <w:rPr>
          <w:lang w:val="en-US"/>
        </w:rPr>
        <w:t xml:space="preserve"> </w:t>
      </w:r>
      <w:r w:rsidR="0019220D" w:rsidRPr="00694A8C">
        <w:rPr>
          <w:lang w:val="en-US"/>
        </w:rPr>
        <w:t>0</w:t>
      </w:r>
      <w:r w:rsidR="0019220D">
        <w:rPr>
          <w:lang w:val="en-US"/>
        </w:rPr>
        <w:t>x</w:t>
      </w:r>
      <w:r w:rsidR="0019220D" w:rsidRPr="00694A8C">
        <w:rPr>
          <w:lang w:val="en-US"/>
        </w:rPr>
        <w:t>40000000</w:t>
      </w:r>
      <w:r w:rsidR="00387452" w:rsidRPr="00694A8C">
        <w:rPr>
          <w:lang w:val="en-US"/>
        </w:rPr>
        <w:t xml:space="preserve"> 0</w:t>
      </w:r>
      <w:r w:rsidR="00387452">
        <w:rPr>
          <w:lang w:val="en-US"/>
        </w:rPr>
        <w:t>x</w:t>
      </w:r>
      <w:r w:rsidR="00387452" w:rsidRPr="00694A8C">
        <w:rPr>
          <w:lang w:val="en-US"/>
        </w:rPr>
        <w:t>40000040</w:t>
      </w:r>
      <w:r w:rsidRPr="00694A8C">
        <w:rPr>
          <w:lang w:val="en-US"/>
        </w:rPr>
        <w:t>»</w:t>
      </w:r>
    </w:p>
    <w:p w14:paraId="0B025519" w14:textId="77777777" w:rsidR="00EE1A1B" w:rsidRPr="00694A8C" w:rsidRDefault="00EE1A1B" w:rsidP="00A87D4F">
      <w:pPr>
        <w:pStyle w:val="af0"/>
        <w:rPr>
          <w:lang w:val="en-US"/>
        </w:rPr>
      </w:pPr>
    </w:p>
    <w:p w14:paraId="250C0FF8" w14:textId="03BC67D8" w:rsidR="00A87D4F" w:rsidRPr="002363E3" w:rsidRDefault="004F5567" w:rsidP="002363E3">
      <w:pPr>
        <w:pStyle w:val="3"/>
      </w:pPr>
      <w:bookmarkStart w:id="36" w:name="_exit"/>
      <w:bookmarkStart w:id="37" w:name="_Toc494378428"/>
      <w:bookmarkStart w:id="38" w:name="_Toc525646650"/>
      <w:bookmarkStart w:id="39" w:name="_Toc526922936"/>
      <w:bookmarkStart w:id="40" w:name="_Toc527445923"/>
      <w:bookmarkStart w:id="41" w:name="_Toc529369328"/>
      <w:bookmarkStart w:id="42" w:name="_Ref24536147"/>
      <w:bookmarkEnd w:id="36"/>
      <w:r>
        <w:rPr>
          <w:lang w:val="en-US"/>
        </w:rPr>
        <w:t>exit</w:t>
      </w:r>
      <w:bookmarkEnd w:id="37"/>
      <w:bookmarkEnd w:id="38"/>
      <w:bookmarkEnd w:id="39"/>
      <w:bookmarkEnd w:id="40"/>
      <w:bookmarkEnd w:id="41"/>
      <w:bookmarkEnd w:id="42"/>
    </w:p>
    <w:p w14:paraId="5ACD6B8B" w14:textId="77777777" w:rsidR="00A87D4F" w:rsidRDefault="00A87D4F" w:rsidP="00A87D4F">
      <w:pPr>
        <w:pStyle w:val="af0"/>
      </w:pPr>
      <w:r w:rsidRPr="00A87D4F">
        <w:t>Выход из программы.</w:t>
      </w:r>
    </w:p>
    <w:p w14:paraId="20928FCF" w14:textId="77777777" w:rsidR="00DB212B" w:rsidRDefault="00DB212B" w:rsidP="00A87D4F">
      <w:pPr>
        <w:pStyle w:val="af0"/>
      </w:pPr>
    </w:p>
    <w:p w14:paraId="3F778225" w14:textId="487264F0" w:rsidR="00A87D4F" w:rsidRPr="002363E3" w:rsidRDefault="004F5567" w:rsidP="002363E3">
      <w:pPr>
        <w:pStyle w:val="3"/>
      </w:pPr>
      <w:bookmarkStart w:id="43" w:name="_flash"/>
      <w:bookmarkStart w:id="44" w:name="_Toc494378429"/>
      <w:bookmarkStart w:id="45" w:name="_Toc525646651"/>
      <w:bookmarkStart w:id="46" w:name="_Toc526922937"/>
      <w:bookmarkStart w:id="47" w:name="_Toc527445924"/>
      <w:bookmarkStart w:id="48" w:name="_Toc529369329"/>
      <w:bookmarkStart w:id="49" w:name="_Ref2608536"/>
      <w:bookmarkStart w:id="50" w:name="_Ref24536160"/>
      <w:bookmarkEnd w:id="43"/>
      <w:r>
        <w:rPr>
          <w:lang w:val="en-US"/>
        </w:rPr>
        <w:t>flash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3ACCB0BB" w14:textId="6C5B3EB7" w:rsidR="00A87D4F" w:rsidRPr="00A87D4F" w:rsidRDefault="00A87D4F" w:rsidP="00A87D4F">
      <w:pPr>
        <w:pStyle w:val="af0"/>
      </w:pPr>
      <w:r w:rsidRPr="00A87D4F">
        <w:t xml:space="preserve">Группа команд для работы с </w:t>
      </w:r>
      <w:r w:rsidRPr="00D03C6A">
        <w:rPr>
          <w:lang w:val="en-US"/>
        </w:rPr>
        <w:t>flash</w:t>
      </w:r>
      <w:r w:rsidR="008364DB">
        <w:noBreakHyphen/>
      </w:r>
      <w:r w:rsidR="00480E63">
        <w:t>памятью</w:t>
      </w:r>
      <w:r w:rsidR="008364DB">
        <w:t>, предназначенных для выполнения</w:t>
      </w:r>
      <w:r w:rsidRPr="00A87D4F">
        <w:t xml:space="preserve"> запис</w:t>
      </w:r>
      <w:r w:rsidR="008364DB">
        <w:t>и</w:t>
      </w:r>
      <w:r w:rsidRPr="00A87D4F">
        <w:t>, стирани</w:t>
      </w:r>
      <w:r w:rsidR="008364DB">
        <w:t>я</w:t>
      </w:r>
      <w:r w:rsidRPr="00A87D4F">
        <w:t xml:space="preserve"> и верификаци</w:t>
      </w:r>
      <w:r w:rsidR="008364DB">
        <w:t>и</w:t>
      </w:r>
      <w:r w:rsidRPr="00A87D4F">
        <w:t xml:space="preserve"> записанной программы</w:t>
      </w:r>
      <w:r w:rsidR="008364DB">
        <w:t xml:space="preserve">, активации/деактивации </w:t>
      </w:r>
      <w:r w:rsidR="00786E6A">
        <w:t>защиты блоков</w:t>
      </w:r>
      <w:r w:rsidR="00786E6A" w:rsidRPr="00A87D4F">
        <w:t xml:space="preserve"> </w:t>
      </w:r>
      <w:r w:rsidRPr="00D03C6A">
        <w:rPr>
          <w:lang w:val="en-US"/>
        </w:rPr>
        <w:t>flash</w:t>
      </w:r>
      <w:r w:rsidRPr="00A87D4F">
        <w:t xml:space="preserve"> </w:t>
      </w:r>
      <w:r w:rsidR="008364DB">
        <w:t>от</w:t>
      </w:r>
      <w:r w:rsidRPr="00A87D4F">
        <w:t xml:space="preserve"> записи.</w:t>
      </w:r>
    </w:p>
    <w:p w14:paraId="0EA41909" w14:textId="77777777" w:rsidR="008364DB" w:rsidRPr="00002101" w:rsidRDefault="008364DB" w:rsidP="008364DB">
      <w:pPr>
        <w:pStyle w:val="af0"/>
      </w:pPr>
      <w:r>
        <w:t>Набор представленных команд</w:t>
      </w:r>
      <w:r w:rsidRPr="00002101">
        <w:t>:</w:t>
      </w:r>
    </w:p>
    <w:p w14:paraId="61B003B3" w14:textId="6CAA4C2A" w:rsidR="00A87D4F" w:rsidRPr="00A87D4F" w:rsidRDefault="00A87D4F" w:rsidP="00A87D4F">
      <w:pPr>
        <w:pStyle w:val="af0"/>
      </w:pPr>
      <w:bookmarkStart w:id="51" w:name="_flash_erase_all"/>
      <w:bookmarkStart w:id="52" w:name="_Toc494378430"/>
      <w:bookmarkStart w:id="53" w:name="_Toc525646652"/>
      <w:bookmarkStart w:id="54" w:name="_Toc526922938"/>
      <w:bookmarkStart w:id="55" w:name="_Toc527445925"/>
      <w:bookmarkStart w:id="56" w:name="_Toc529369330"/>
      <w:bookmarkEnd w:id="51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erase</w:t>
      </w:r>
      <w:r w:rsidR="008364DB">
        <w:rPr>
          <w:b/>
        </w:rPr>
        <w:t> </w:t>
      </w:r>
      <w:r w:rsidRPr="0096787E">
        <w:rPr>
          <w:b/>
          <w:lang w:val="en-US"/>
        </w:rPr>
        <w:t>all</w:t>
      </w:r>
      <w:bookmarkEnd w:id="52"/>
      <w:bookmarkEnd w:id="53"/>
      <w:bookmarkEnd w:id="54"/>
      <w:bookmarkEnd w:id="55"/>
      <w:bookmarkEnd w:id="56"/>
      <w:r w:rsidR="008364DB">
        <w:rPr>
          <w:b/>
        </w:rPr>
        <w:t xml:space="preserve"> </w:t>
      </w:r>
      <w:r w:rsidR="008364DB">
        <w:t>– с</w:t>
      </w:r>
      <w:r w:rsidR="00480E63">
        <w:t xml:space="preserve">тирание всего содержимого </w:t>
      </w:r>
      <w:r w:rsidR="00480E63" w:rsidRPr="00D03C6A">
        <w:rPr>
          <w:lang w:val="en-US"/>
        </w:rPr>
        <w:t>flash</w:t>
      </w:r>
      <w:r w:rsidR="00480E63">
        <w:noBreakHyphen/>
      </w:r>
      <w:r w:rsidRPr="00A87D4F">
        <w:t>памяти. Так же, если отладочная плата и процессор поддерживают механизм битов защи</w:t>
      </w:r>
      <w:r w:rsidR="00480E63">
        <w:t xml:space="preserve">ты, происходит стирание и </w:t>
      </w:r>
      <w:r w:rsidR="00480E63" w:rsidRPr="00D03C6A">
        <w:rPr>
          <w:lang w:val="en-US"/>
        </w:rPr>
        <w:t>flash</w:t>
      </w:r>
      <w:r w:rsidR="00480E63">
        <w:noBreakHyphen/>
      </w:r>
      <w:r w:rsidRPr="00A87D4F">
        <w:t>памяти, содержащей проверочные биты.</w:t>
      </w:r>
    </w:p>
    <w:p w14:paraId="7B45B568" w14:textId="7C7C6565" w:rsidR="008364DB" w:rsidRDefault="00A87D4F" w:rsidP="00A87D4F">
      <w:pPr>
        <w:pStyle w:val="af0"/>
      </w:pPr>
      <w:bookmarkStart w:id="57" w:name="_flash_load"/>
      <w:bookmarkStart w:id="58" w:name="_Toc494378431"/>
      <w:bookmarkStart w:id="59" w:name="_Toc525646653"/>
      <w:bookmarkStart w:id="60" w:name="_Toc526922939"/>
      <w:bookmarkStart w:id="61" w:name="_Toc527445926"/>
      <w:bookmarkStart w:id="62" w:name="_Toc529369331"/>
      <w:bookmarkEnd w:id="57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load</w:t>
      </w:r>
      <w:bookmarkEnd w:id="58"/>
      <w:bookmarkEnd w:id="59"/>
      <w:bookmarkEnd w:id="60"/>
      <w:bookmarkEnd w:id="61"/>
      <w:bookmarkEnd w:id="62"/>
      <w:r w:rsidR="008364DB">
        <w:rPr>
          <w:b/>
        </w:rPr>
        <w:t> </w:t>
      </w:r>
      <w:r w:rsidR="00DE215D" w:rsidRPr="00DE215D">
        <w:t>&lt;</w:t>
      </w:r>
      <w:r w:rsidR="00EE1416">
        <w:t>путь к файлу</w:t>
      </w:r>
      <w:r w:rsidR="006D14EE">
        <w:t xml:space="preserve"> прошивки</w:t>
      </w:r>
      <w:r w:rsidR="00DE215D" w:rsidRPr="00DE215D">
        <w:t>&gt;</w:t>
      </w:r>
      <w:r w:rsidR="008364DB">
        <w:t xml:space="preserve"> – з</w:t>
      </w:r>
      <w:r w:rsidRPr="00A87D4F">
        <w:t xml:space="preserve">агрузка файла прошивки во </w:t>
      </w:r>
      <w:r w:rsidRPr="00D03C6A">
        <w:rPr>
          <w:lang w:val="en-US"/>
        </w:rPr>
        <w:t>flash</w:t>
      </w:r>
      <w:r w:rsidRPr="00A87D4F">
        <w:t xml:space="preserve">. Файл прошивки должен </w:t>
      </w:r>
      <w:r w:rsidR="00865513">
        <w:t xml:space="preserve">иметь </w:t>
      </w:r>
      <w:r w:rsidRPr="00A87D4F">
        <w:t>формат «</w:t>
      </w:r>
      <w:proofErr w:type="spellStart"/>
      <w:r w:rsidRPr="00D03C6A">
        <w:rPr>
          <w:lang w:val="en-US"/>
        </w:rPr>
        <w:t>srec</w:t>
      </w:r>
      <w:proofErr w:type="spellEnd"/>
      <w:r w:rsidRPr="00A87D4F">
        <w:t>».</w:t>
      </w:r>
    </w:p>
    <w:p w14:paraId="6B7CCC15" w14:textId="77777777" w:rsidR="002D3079" w:rsidRDefault="006D14EE" w:rsidP="00A87D4F">
      <w:pPr>
        <w:pStyle w:val="af0"/>
      </w:pPr>
      <w:r>
        <w:t xml:space="preserve">В качестве последнего параметра должен быть введен </w:t>
      </w:r>
      <w:r w:rsidR="00EE1416">
        <w:t xml:space="preserve">либо полный путь до файла прошивки, либо </w:t>
      </w:r>
      <w:r>
        <w:t>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2FBADD0A" w14:textId="2DAE42BB" w:rsidR="00A87D4F" w:rsidRPr="00D03C6A" w:rsidRDefault="006D14EE" w:rsidP="00A87D4F">
      <w:pPr>
        <w:pStyle w:val="af0"/>
      </w:pPr>
      <w:r>
        <w:t>Пример</w:t>
      </w:r>
      <w:r w:rsidR="00A87D4F" w:rsidRPr="00D03C6A">
        <w:t xml:space="preserve"> </w:t>
      </w:r>
      <w:r w:rsidR="00A87D4F" w:rsidRPr="00A87D4F">
        <w:t>команды</w:t>
      </w:r>
      <w:r w:rsidR="00A87D4F" w:rsidRPr="00D03C6A">
        <w:t>: «</w:t>
      </w:r>
      <w:r w:rsidR="00A87D4F" w:rsidRPr="00D03C6A">
        <w:rPr>
          <w:lang w:val="en-US"/>
        </w:rPr>
        <w:t>flash</w:t>
      </w:r>
      <w:r w:rsidR="00A87D4F" w:rsidRPr="000F1318">
        <w:t xml:space="preserve"> </w:t>
      </w:r>
      <w:r w:rsidR="00A87D4F" w:rsidRPr="00D03C6A">
        <w:rPr>
          <w:lang w:val="en-US"/>
        </w:rPr>
        <w:t>load</w:t>
      </w:r>
      <w:r w:rsidR="00A87D4F" w:rsidRPr="000F1318">
        <w:t xml:space="preserve"> </w:t>
      </w:r>
      <w:proofErr w:type="spellStart"/>
      <w:r w:rsidR="00EE1416" w:rsidRPr="00D03C6A">
        <w:rPr>
          <w:lang w:val="en-US"/>
        </w:rPr>
        <w:t>srec</w:t>
      </w:r>
      <w:proofErr w:type="spellEnd"/>
      <w:r w:rsidR="00EE1416" w:rsidRPr="000F1318">
        <w:t>/</w:t>
      </w:r>
      <w:r w:rsidR="00A87D4F" w:rsidRPr="00D03C6A">
        <w:rPr>
          <w:lang w:val="en-US"/>
        </w:rPr>
        <w:t>prom</w:t>
      </w:r>
      <w:r w:rsidR="00A87D4F" w:rsidRPr="000F1318">
        <w:t>.</w:t>
      </w:r>
      <w:proofErr w:type="spellStart"/>
      <w:r w:rsidR="00A87D4F" w:rsidRPr="00D03C6A">
        <w:rPr>
          <w:lang w:val="en-US"/>
        </w:rPr>
        <w:t>srec</w:t>
      </w:r>
      <w:proofErr w:type="spellEnd"/>
      <w:r w:rsidR="00A87D4F" w:rsidRPr="00D03C6A">
        <w:t>»</w:t>
      </w:r>
      <w:r w:rsidR="00AC659A" w:rsidRPr="00D03C6A">
        <w:t>.</w:t>
      </w:r>
    </w:p>
    <w:p w14:paraId="266C1EE5" w14:textId="31D4BAB1" w:rsidR="00A87D4F" w:rsidRPr="00387452" w:rsidRDefault="00C20E63" w:rsidP="00A87D4F">
      <w:pPr>
        <w:pStyle w:val="af0"/>
      </w:pPr>
      <w:bookmarkStart w:id="63" w:name="_flash_loadcb"/>
      <w:bookmarkStart w:id="64" w:name="_Toc494378432"/>
      <w:bookmarkStart w:id="65" w:name="_Toc525646654"/>
      <w:bookmarkStart w:id="66" w:name="_Toc526922940"/>
      <w:bookmarkStart w:id="67" w:name="_Toc527445927"/>
      <w:bookmarkStart w:id="68" w:name="_Toc529369332"/>
      <w:bookmarkEnd w:id="63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proofErr w:type="spellStart"/>
      <w:r w:rsidRPr="0096787E">
        <w:rPr>
          <w:b/>
          <w:lang w:val="en-US"/>
        </w:rPr>
        <w:t>loadcb</w:t>
      </w:r>
      <w:bookmarkEnd w:id="64"/>
      <w:bookmarkEnd w:id="65"/>
      <w:bookmarkEnd w:id="66"/>
      <w:bookmarkEnd w:id="67"/>
      <w:bookmarkEnd w:id="68"/>
      <w:proofErr w:type="spellEnd"/>
      <w:r w:rsidR="00A87D4F" w:rsidRPr="00A87D4F">
        <w:t xml:space="preserve"> </w:t>
      </w:r>
      <w:r w:rsidR="00DE215D" w:rsidRPr="00DE215D">
        <w:t>&lt;</w:t>
      </w:r>
      <w:r w:rsidR="00A87D4F" w:rsidRPr="00A87D4F">
        <w:t>файл прошивки</w:t>
      </w:r>
      <w:r w:rsidR="00DE215D" w:rsidRPr="00DE215D">
        <w:t>&gt;</w:t>
      </w:r>
      <w:r w:rsidR="008364DB">
        <w:t xml:space="preserve"> – з</w:t>
      </w:r>
      <w:r w:rsidR="00A87D4F" w:rsidRPr="00A87D4F">
        <w:t xml:space="preserve">агрузка файла прошивки и проверочных битов защиты во </w:t>
      </w:r>
      <w:r w:rsidR="00A87D4F" w:rsidRPr="00D03C6A">
        <w:rPr>
          <w:lang w:val="en-US"/>
        </w:rPr>
        <w:t>flash</w:t>
      </w:r>
      <w:r w:rsidR="00A87D4F" w:rsidRPr="00A87D4F">
        <w:t xml:space="preserve">. Файл прошивки должен быть скомпилирован </w:t>
      </w:r>
      <w:r w:rsidR="00480E63">
        <w:t xml:space="preserve">с учетом диапазона адреса </w:t>
      </w:r>
      <w:r w:rsidR="00480E63" w:rsidRPr="00D03C6A">
        <w:rPr>
          <w:lang w:val="en-US"/>
        </w:rPr>
        <w:t>flash</w:t>
      </w:r>
      <w:r w:rsidR="00480E63">
        <w:noBreakHyphen/>
      </w:r>
      <w:r w:rsidR="00A87D4F" w:rsidRPr="00A87D4F">
        <w:t>памяти и иметь формат «</w:t>
      </w:r>
      <w:proofErr w:type="spellStart"/>
      <w:r w:rsidR="00A87D4F" w:rsidRPr="00D03C6A">
        <w:rPr>
          <w:lang w:val="en-US"/>
        </w:rPr>
        <w:t>srec</w:t>
      </w:r>
      <w:proofErr w:type="spellEnd"/>
      <w:r w:rsidR="00A87D4F" w:rsidRPr="00A87D4F">
        <w:t xml:space="preserve">». Проверочные биты формируются процессором автоматически и записываются в соответствующую микросхему </w:t>
      </w:r>
      <w:r w:rsidR="00A87D4F" w:rsidRPr="00D03C6A">
        <w:rPr>
          <w:lang w:val="en-US"/>
        </w:rPr>
        <w:t>flash</w:t>
      </w:r>
      <w:r w:rsidR="00480E63">
        <w:noBreakHyphen/>
      </w:r>
      <w:r w:rsidR="00A87D4F" w:rsidRPr="00A87D4F">
        <w:t>памяти</w:t>
      </w:r>
      <w:r w:rsidR="00387452" w:rsidRPr="00387452">
        <w:t>.</w:t>
      </w:r>
    </w:p>
    <w:p w14:paraId="1CEA0B30" w14:textId="42DC5449" w:rsidR="00A87D4F" w:rsidRPr="00A87D4F" w:rsidRDefault="00227F69" w:rsidP="00A87D4F">
      <w:pPr>
        <w:pStyle w:val="af0"/>
      </w:pPr>
      <w:r>
        <w:t>В качестве последнего параметра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59BBFBAA" w14:textId="5E38A4A5" w:rsidR="00A87D4F" w:rsidRPr="00A87D4F" w:rsidRDefault="00A87D4F" w:rsidP="00A87D4F">
      <w:pPr>
        <w:pStyle w:val="af0"/>
      </w:pPr>
      <w:r w:rsidRPr="00A87D4F">
        <w:t>Пример команды: «</w:t>
      </w:r>
      <w:r w:rsidRPr="00D03C6A">
        <w:rPr>
          <w:lang w:val="en-US"/>
        </w:rPr>
        <w:t>flash</w:t>
      </w:r>
      <w:r w:rsidRPr="000F1318">
        <w:t xml:space="preserve"> </w:t>
      </w:r>
      <w:proofErr w:type="spellStart"/>
      <w:r w:rsidRPr="00D03C6A">
        <w:rPr>
          <w:lang w:val="en-US"/>
        </w:rPr>
        <w:t>loadcb</w:t>
      </w:r>
      <w:proofErr w:type="spellEnd"/>
      <w:r w:rsidRPr="000F1318">
        <w:t xml:space="preserve"> </w:t>
      </w:r>
      <w:proofErr w:type="spellStart"/>
      <w:r w:rsidR="00AD16D9" w:rsidRPr="00D03C6A">
        <w:rPr>
          <w:lang w:val="en-US"/>
        </w:rPr>
        <w:t>srec</w:t>
      </w:r>
      <w:proofErr w:type="spellEnd"/>
      <w:r w:rsidR="00AD16D9" w:rsidRPr="000F1318">
        <w:t>/</w:t>
      </w:r>
      <w:r w:rsidRPr="00D03C6A">
        <w:rPr>
          <w:lang w:val="en-US"/>
        </w:rPr>
        <w:t>prom</w:t>
      </w:r>
      <w:r w:rsidRPr="000F1318">
        <w:t>.</w:t>
      </w:r>
      <w:proofErr w:type="spellStart"/>
      <w:r w:rsidRPr="00D03C6A">
        <w:rPr>
          <w:lang w:val="en-US"/>
        </w:rPr>
        <w:t>srec</w:t>
      </w:r>
      <w:proofErr w:type="spellEnd"/>
      <w:r w:rsidRPr="00A87D4F">
        <w:t>»</w:t>
      </w:r>
      <w:r w:rsidR="00AC659A">
        <w:t>.</w:t>
      </w:r>
    </w:p>
    <w:p w14:paraId="12D736B6" w14:textId="5FED3A5C" w:rsidR="00A87D4F" w:rsidRPr="00A87D4F" w:rsidRDefault="00ED0099" w:rsidP="00A87D4F">
      <w:pPr>
        <w:pStyle w:val="af0"/>
      </w:pPr>
      <w:bookmarkStart w:id="69" w:name="_flash_lock"/>
      <w:bookmarkStart w:id="70" w:name="_Toc494378433"/>
      <w:bookmarkStart w:id="71" w:name="_Toc525646655"/>
      <w:bookmarkStart w:id="72" w:name="_Toc526922941"/>
      <w:bookmarkStart w:id="73" w:name="_Toc527445928"/>
      <w:bookmarkStart w:id="74" w:name="_Toc529369333"/>
      <w:bookmarkEnd w:id="69"/>
      <w:r w:rsidRPr="0096787E">
        <w:rPr>
          <w:b/>
          <w:lang w:val="en-US"/>
        </w:rPr>
        <w:t>flash</w:t>
      </w:r>
      <w:r w:rsidR="008364DB" w:rsidRPr="008364DB">
        <w:rPr>
          <w:b/>
          <w:lang w:val="en-US"/>
        </w:rPr>
        <w:t> </w:t>
      </w:r>
      <w:r w:rsidRPr="0096787E">
        <w:rPr>
          <w:b/>
          <w:lang w:val="en-US"/>
        </w:rPr>
        <w:t>lock</w:t>
      </w:r>
      <w:bookmarkEnd w:id="70"/>
      <w:bookmarkEnd w:id="71"/>
      <w:bookmarkEnd w:id="72"/>
      <w:bookmarkEnd w:id="73"/>
      <w:bookmarkEnd w:id="74"/>
      <w:r w:rsidR="008364DB" w:rsidRPr="008364DB">
        <w:rPr>
          <w:b/>
          <w:lang w:val="en-US"/>
        </w:rPr>
        <w:t> </w:t>
      </w:r>
      <w:r w:rsidR="002F26C1" w:rsidRPr="008364DB">
        <w:t>&lt;</w:t>
      </w:r>
      <w:r w:rsidR="00A87D4F" w:rsidRPr="00ED0099">
        <w:t>номер</w:t>
      </w:r>
      <w:r w:rsidR="00A87D4F" w:rsidRPr="008364DB">
        <w:t xml:space="preserve"> </w:t>
      </w:r>
      <w:r w:rsidR="00A87D4F" w:rsidRPr="00ED0099">
        <w:t>блока</w:t>
      </w:r>
      <w:r w:rsidR="00A87D4F" w:rsidRPr="008364DB">
        <w:t xml:space="preserve"> </w:t>
      </w:r>
      <w:r w:rsidR="00A87D4F" w:rsidRPr="00AC659A">
        <w:rPr>
          <w:lang w:val="en-US"/>
        </w:rPr>
        <w:t>flash</w:t>
      </w:r>
      <w:r w:rsidR="002F26C1" w:rsidRPr="008364DB">
        <w:t>&gt;</w:t>
      </w:r>
      <w:r w:rsidR="008364DB">
        <w:t xml:space="preserve"> – в</w:t>
      </w:r>
      <w:r w:rsidR="00A87D4F" w:rsidRPr="00A87D4F">
        <w:t xml:space="preserve">ключение защиты блока </w:t>
      </w:r>
      <w:r w:rsidR="00A87D4F" w:rsidRPr="00D03C6A">
        <w:rPr>
          <w:lang w:val="en-US"/>
        </w:rPr>
        <w:t>flash</w:t>
      </w:r>
      <w:r w:rsidR="00A87D4F" w:rsidRPr="00A87D4F">
        <w:t xml:space="preserve"> от записи. Выполнение </w:t>
      </w:r>
      <w:r w:rsidR="00AA5712">
        <w:t>команды</w:t>
      </w:r>
      <w:r w:rsidR="00A87D4F" w:rsidRPr="00A87D4F">
        <w:t xml:space="preserve"> без указания номера блока приведет к включению защиты всех блоков памяти.</w:t>
      </w:r>
    </w:p>
    <w:p w14:paraId="655AA5FA" w14:textId="66DF9F0A" w:rsidR="00A87D4F" w:rsidRPr="0096787E" w:rsidRDefault="00A87D4F" w:rsidP="00A87D4F">
      <w:pPr>
        <w:pStyle w:val="af0"/>
      </w:pPr>
      <w:r w:rsidRPr="00A87D4F">
        <w:t>Пример</w:t>
      </w:r>
      <w:r w:rsidRPr="0096787E">
        <w:t xml:space="preserve"> </w:t>
      </w:r>
      <w:r w:rsidRPr="00A87D4F">
        <w:t>команды</w:t>
      </w:r>
      <w:r w:rsidRPr="0096787E">
        <w:t>: «</w:t>
      </w:r>
      <w:r w:rsidRPr="00AC659A">
        <w:rPr>
          <w:lang w:val="en-US"/>
        </w:rPr>
        <w:t>flash</w:t>
      </w:r>
      <w:r w:rsidRPr="0096787E">
        <w:t xml:space="preserve"> </w:t>
      </w:r>
      <w:r w:rsidRPr="00AC659A">
        <w:rPr>
          <w:lang w:val="en-US"/>
        </w:rPr>
        <w:t>lock</w:t>
      </w:r>
      <w:r w:rsidRPr="0096787E">
        <w:t xml:space="preserve"> </w:t>
      </w:r>
      <w:r w:rsidR="00036E84" w:rsidRPr="00036E84">
        <w:t>3</w:t>
      </w:r>
      <w:r w:rsidRPr="0096787E">
        <w:t>»</w:t>
      </w:r>
      <w:r w:rsidR="00661639" w:rsidRPr="0096787E">
        <w:t>.</w:t>
      </w:r>
    </w:p>
    <w:p w14:paraId="49E9C0A3" w14:textId="3F381537" w:rsidR="00A87D4F" w:rsidRPr="00A87D4F" w:rsidRDefault="008469D9" w:rsidP="008469D9">
      <w:pPr>
        <w:pStyle w:val="af0"/>
      </w:pPr>
      <w:bookmarkStart w:id="75" w:name="_flash_unlock"/>
      <w:bookmarkStart w:id="76" w:name="_Toc494378434"/>
      <w:bookmarkStart w:id="77" w:name="_Toc525646656"/>
      <w:bookmarkStart w:id="78" w:name="_Toc526922942"/>
      <w:bookmarkStart w:id="79" w:name="_Toc527445929"/>
      <w:bookmarkStart w:id="80" w:name="_Toc529369334"/>
      <w:bookmarkEnd w:id="75"/>
      <w:r w:rsidRPr="0096787E">
        <w:rPr>
          <w:b/>
          <w:lang w:val="en-US"/>
        </w:rPr>
        <w:t>flash</w:t>
      </w:r>
      <w:r w:rsidR="008364DB" w:rsidRPr="008364DB">
        <w:rPr>
          <w:b/>
          <w:lang w:val="en-US"/>
        </w:rPr>
        <w:t> </w:t>
      </w:r>
      <w:r w:rsidRPr="0096787E">
        <w:rPr>
          <w:b/>
          <w:lang w:val="en-US"/>
        </w:rPr>
        <w:t>unlock</w:t>
      </w:r>
      <w:bookmarkEnd w:id="76"/>
      <w:bookmarkEnd w:id="77"/>
      <w:bookmarkEnd w:id="78"/>
      <w:bookmarkEnd w:id="79"/>
      <w:bookmarkEnd w:id="80"/>
      <w:r w:rsidR="008364DB" w:rsidRPr="008364DB">
        <w:rPr>
          <w:lang w:val="en-US"/>
        </w:rPr>
        <w:t> </w:t>
      </w:r>
      <w:r w:rsidR="00A40FA4" w:rsidRPr="008364DB">
        <w:t>&lt;</w:t>
      </w:r>
      <w:r w:rsidR="00A87D4F" w:rsidRPr="008469D9">
        <w:t>номер</w:t>
      </w:r>
      <w:r w:rsidR="00A87D4F" w:rsidRPr="008364DB">
        <w:t xml:space="preserve"> </w:t>
      </w:r>
      <w:r w:rsidR="00A87D4F" w:rsidRPr="008469D9">
        <w:t>блока</w:t>
      </w:r>
      <w:r w:rsidR="00A87D4F" w:rsidRPr="008364DB">
        <w:t xml:space="preserve"> </w:t>
      </w:r>
      <w:r w:rsidR="00A87D4F" w:rsidRPr="00AC659A">
        <w:rPr>
          <w:lang w:val="en-US"/>
        </w:rPr>
        <w:t>flash</w:t>
      </w:r>
      <w:r w:rsidR="00A40FA4" w:rsidRPr="008364DB">
        <w:t>&gt;</w:t>
      </w:r>
      <w:r w:rsidR="008364DB" w:rsidRPr="008364DB">
        <w:t xml:space="preserve"> – </w:t>
      </w:r>
      <w:r w:rsidR="008364DB">
        <w:t>в</w:t>
      </w:r>
      <w:r w:rsidR="00A87D4F" w:rsidRPr="008469D9">
        <w:t xml:space="preserve">ыключение защиты блока </w:t>
      </w:r>
      <w:r w:rsidR="00A87D4F" w:rsidRPr="00D03C6A">
        <w:rPr>
          <w:lang w:val="en-US"/>
        </w:rPr>
        <w:t>flash</w:t>
      </w:r>
      <w:r w:rsidR="00A87D4F" w:rsidRPr="008469D9">
        <w:t xml:space="preserve"> от записи. Выпол</w:t>
      </w:r>
      <w:r w:rsidR="00A87D4F" w:rsidRPr="00A87D4F">
        <w:t xml:space="preserve">нение </w:t>
      </w:r>
      <w:r w:rsidR="00AA5712">
        <w:t>команды</w:t>
      </w:r>
      <w:r w:rsidR="00A87D4F" w:rsidRPr="00A87D4F">
        <w:t xml:space="preserve"> без указания номера блока приведет к выключению защиты всех блоков памяти.</w:t>
      </w:r>
    </w:p>
    <w:p w14:paraId="27901AC3" w14:textId="513E0040" w:rsidR="00A87D4F" w:rsidRPr="0096787E" w:rsidRDefault="00A87D4F" w:rsidP="00A87D4F">
      <w:pPr>
        <w:pStyle w:val="af0"/>
      </w:pPr>
      <w:r w:rsidRPr="00A87D4F">
        <w:t>Пример</w:t>
      </w:r>
      <w:r w:rsidRPr="0096787E">
        <w:t xml:space="preserve"> </w:t>
      </w:r>
      <w:r w:rsidRPr="00A87D4F">
        <w:t>команды</w:t>
      </w:r>
      <w:r w:rsidRPr="0096787E">
        <w:t>: «</w:t>
      </w:r>
      <w:r w:rsidRPr="00AC659A">
        <w:rPr>
          <w:lang w:val="en-US"/>
        </w:rPr>
        <w:t>flash</w:t>
      </w:r>
      <w:r w:rsidRPr="0096787E">
        <w:t xml:space="preserve"> </w:t>
      </w:r>
      <w:r w:rsidRPr="00AC659A">
        <w:rPr>
          <w:lang w:val="en-US"/>
        </w:rPr>
        <w:t>unlock</w:t>
      </w:r>
      <w:r w:rsidRPr="0096787E">
        <w:t xml:space="preserve"> </w:t>
      </w:r>
      <w:r w:rsidR="00036E84" w:rsidRPr="00036E84">
        <w:t>3</w:t>
      </w:r>
      <w:r w:rsidRPr="0096787E">
        <w:t>»</w:t>
      </w:r>
      <w:r w:rsidR="00661639" w:rsidRPr="0096787E">
        <w:t>.</w:t>
      </w:r>
    </w:p>
    <w:p w14:paraId="7D70B433" w14:textId="496A33BB" w:rsidR="00A87D4F" w:rsidRPr="00A87D4F" w:rsidRDefault="00A87D4F" w:rsidP="00CD79EC">
      <w:pPr>
        <w:pStyle w:val="af0"/>
      </w:pPr>
      <w:bookmarkStart w:id="81" w:name="_flash_status"/>
      <w:bookmarkStart w:id="82" w:name="_Toc494378435"/>
      <w:bookmarkStart w:id="83" w:name="_Toc525646657"/>
      <w:bookmarkStart w:id="84" w:name="_Toc526922943"/>
      <w:bookmarkStart w:id="85" w:name="_Toc527445930"/>
      <w:bookmarkStart w:id="86" w:name="_Toc529369335"/>
      <w:bookmarkEnd w:id="81"/>
      <w:r w:rsidRPr="0096787E">
        <w:rPr>
          <w:b/>
          <w:lang w:val="en-US"/>
        </w:rPr>
        <w:lastRenderedPageBreak/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status</w:t>
      </w:r>
      <w:bookmarkEnd w:id="82"/>
      <w:bookmarkEnd w:id="83"/>
      <w:bookmarkEnd w:id="84"/>
      <w:bookmarkEnd w:id="85"/>
      <w:bookmarkEnd w:id="86"/>
      <w:r w:rsidR="008364DB">
        <w:t xml:space="preserve"> – п</w:t>
      </w:r>
      <w:r w:rsidRPr="00A87D4F">
        <w:t>роверка сост</w:t>
      </w:r>
      <w:r w:rsidR="00480E63">
        <w:t>ояния(</w:t>
      </w:r>
      <w:r w:rsidR="00480E63" w:rsidRPr="00D03C6A">
        <w:rPr>
          <w:lang w:val="en-US"/>
        </w:rPr>
        <w:t>lock</w:t>
      </w:r>
      <w:r w:rsidR="00480E63">
        <w:t>/</w:t>
      </w:r>
      <w:r w:rsidR="00480E63" w:rsidRPr="00D03C6A">
        <w:rPr>
          <w:lang w:val="en-US"/>
        </w:rPr>
        <w:t>unlock</w:t>
      </w:r>
      <w:r w:rsidR="00480E63">
        <w:t xml:space="preserve">) блоков </w:t>
      </w:r>
      <w:r w:rsidR="00480E63" w:rsidRPr="00D03C6A">
        <w:rPr>
          <w:lang w:val="en-US"/>
        </w:rPr>
        <w:t>flash</w:t>
      </w:r>
      <w:r w:rsidR="00480E63">
        <w:noBreakHyphen/>
      </w:r>
      <w:r w:rsidRPr="00A87D4F">
        <w:t>памяти.</w:t>
      </w:r>
    </w:p>
    <w:p w14:paraId="67BDF52C" w14:textId="77777777" w:rsidR="00A87D4F" w:rsidRDefault="00A87D4F" w:rsidP="00A87D4F">
      <w:pPr>
        <w:pStyle w:val="af0"/>
      </w:pPr>
    </w:p>
    <w:p w14:paraId="7D738182" w14:textId="2D90E26A" w:rsidR="00E05B9A" w:rsidRPr="002363E3" w:rsidRDefault="004F5567" w:rsidP="002363E3">
      <w:pPr>
        <w:pStyle w:val="3"/>
      </w:pPr>
      <w:bookmarkStart w:id="87" w:name="_go"/>
      <w:bookmarkStart w:id="88" w:name="_Toc494378436"/>
      <w:bookmarkStart w:id="89" w:name="_Toc525646658"/>
      <w:bookmarkStart w:id="90" w:name="_Toc526922944"/>
      <w:bookmarkStart w:id="91" w:name="_Toc527445931"/>
      <w:bookmarkStart w:id="92" w:name="_Toc529369336"/>
      <w:bookmarkStart w:id="93" w:name="_Ref24536170"/>
      <w:bookmarkEnd w:id="87"/>
      <w:r>
        <w:rPr>
          <w:lang w:val="en-US"/>
        </w:rPr>
        <w:t>go</w:t>
      </w:r>
      <w:bookmarkEnd w:id="88"/>
      <w:bookmarkEnd w:id="89"/>
      <w:bookmarkEnd w:id="90"/>
      <w:bookmarkEnd w:id="91"/>
      <w:bookmarkEnd w:id="92"/>
      <w:bookmarkEnd w:id="93"/>
    </w:p>
    <w:p w14:paraId="533C40FA" w14:textId="77777777" w:rsidR="00480E63" w:rsidRDefault="00DB40C8" w:rsidP="00DB40C8">
      <w:pPr>
        <w:pStyle w:val="af0"/>
      </w:pPr>
      <w:r w:rsidRPr="00002101">
        <w:t>Запуск выполнения программы без программного сброса</w:t>
      </w:r>
      <w:r w:rsidR="00480E63">
        <w:t>.</w:t>
      </w:r>
    </w:p>
    <w:p w14:paraId="49958E43" w14:textId="41461E3C" w:rsidR="00DB40C8" w:rsidRDefault="00DB40C8" w:rsidP="00DB40C8">
      <w:pPr>
        <w:pStyle w:val="af0"/>
      </w:pPr>
      <w:r w:rsidRPr="00002101">
        <w:t xml:space="preserve">Формат команды: </w:t>
      </w:r>
      <w:r w:rsidRPr="00D03C6A">
        <w:rPr>
          <w:lang w:val="en-US"/>
        </w:rPr>
        <w:t>go</w:t>
      </w:r>
      <w:r w:rsidRPr="00002101">
        <w:t xml:space="preserve"> </w:t>
      </w:r>
      <w:r w:rsidR="00A40FA4" w:rsidRPr="00A40FA4">
        <w:t>&lt;</w:t>
      </w:r>
      <w:r w:rsidRPr="00002101">
        <w:t>стартовый адрес</w:t>
      </w:r>
      <w:r w:rsidR="00A40FA4" w:rsidRPr="00A40FA4">
        <w:t>&gt;</w:t>
      </w:r>
      <w:r w:rsidRPr="00002101">
        <w:t xml:space="preserve"> </w:t>
      </w:r>
      <w:r w:rsidR="00661639" w:rsidRPr="00055FFC">
        <w:t>–</w:t>
      </w:r>
      <w:r w:rsidRPr="00002101">
        <w:t xml:space="preserve"> выполнение программы с указанного адреса. </w:t>
      </w:r>
      <w:r w:rsidR="00FB6B39" w:rsidRPr="00002101">
        <w:t xml:space="preserve">Выполнение </w:t>
      </w:r>
      <w:r w:rsidR="00FB6B39">
        <w:t>команды</w:t>
      </w:r>
      <w:r w:rsidR="00FB6B39" w:rsidRPr="00002101">
        <w:t xml:space="preserve"> без </w:t>
      </w:r>
      <w:r w:rsidR="007930D5">
        <w:t>входного параметра</w:t>
      </w:r>
      <w:r w:rsidR="00FB6B39" w:rsidRPr="00002101">
        <w:t xml:space="preserve"> </w:t>
      </w:r>
      <w:r w:rsidR="00FB6B39">
        <w:t xml:space="preserve">приведет к запуску программы либо с адреса по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00000000</w:t>
      </w:r>
      <w:r w:rsidR="00FB6B39">
        <w:t xml:space="preserve"> (</w:t>
      </w:r>
      <w:r w:rsidR="007930D5">
        <w:t xml:space="preserve">поведение </w:t>
      </w:r>
      <w:r w:rsidR="00FB6B39">
        <w:t xml:space="preserve">по умолчанию), либо с </w:t>
      </w:r>
      <w:r w:rsidR="007930D5">
        <w:t>начального</w:t>
      </w:r>
      <w:r w:rsidR="00FB6B39">
        <w:t xml:space="preserve"> </w:t>
      </w:r>
      <w:r w:rsidR="00FB6B39" w:rsidRPr="00002101">
        <w:t>адреса</w:t>
      </w:r>
      <w:r w:rsidR="00FB6B39">
        <w:t xml:space="preserve"> загруженной ранее прошивки.</w:t>
      </w:r>
    </w:p>
    <w:p w14:paraId="097F7935" w14:textId="2A045037" w:rsidR="00DB40C8" w:rsidRDefault="00DB40C8" w:rsidP="00DB40C8">
      <w:pPr>
        <w:pStyle w:val="af0"/>
      </w:pPr>
      <w:r w:rsidRPr="00002101">
        <w:t>Пример команды: «</w:t>
      </w:r>
      <w:r w:rsidRPr="00D03C6A">
        <w:rPr>
          <w:lang w:val="en-US"/>
        </w:rPr>
        <w:t>go</w:t>
      </w:r>
      <w:r w:rsidRPr="00002101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02101">
        <w:t>»</w:t>
      </w:r>
      <w:r>
        <w:t>.</w:t>
      </w:r>
    </w:p>
    <w:p w14:paraId="7A59AA10" w14:textId="77777777" w:rsidR="00DB40C8" w:rsidRDefault="00DB40C8" w:rsidP="00DB40C8">
      <w:pPr>
        <w:pStyle w:val="af0"/>
      </w:pPr>
    </w:p>
    <w:p w14:paraId="5CDE1069" w14:textId="34C84039" w:rsidR="00DB40C8" w:rsidRPr="002363E3" w:rsidRDefault="004F5567" w:rsidP="002363E3">
      <w:pPr>
        <w:pStyle w:val="3"/>
      </w:pPr>
      <w:bookmarkStart w:id="94" w:name="_help"/>
      <w:bookmarkStart w:id="95" w:name="_Toc494378437"/>
      <w:bookmarkStart w:id="96" w:name="_Toc525646659"/>
      <w:bookmarkStart w:id="97" w:name="_Toc526922945"/>
      <w:bookmarkStart w:id="98" w:name="_Toc527445932"/>
      <w:bookmarkStart w:id="99" w:name="_Toc529369337"/>
      <w:bookmarkStart w:id="100" w:name="_Ref24536187"/>
      <w:bookmarkEnd w:id="94"/>
      <w:r>
        <w:rPr>
          <w:lang w:val="en-US"/>
        </w:rPr>
        <w:t>help</w:t>
      </w:r>
      <w:bookmarkEnd w:id="95"/>
      <w:bookmarkEnd w:id="96"/>
      <w:bookmarkEnd w:id="97"/>
      <w:bookmarkEnd w:id="98"/>
      <w:bookmarkEnd w:id="99"/>
      <w:bookmarkEnd w:id="100"/>
    </w:p>
    <w:p w14:paraId="4E287BDD" w14:textId="77777777" w:rsidR="00DB40C8" w:rsidRPr="00DB40C8" w:rsidRDefault="00DB40C8" w:rsidP="00DB40C8">
      <w:pPr>
        <w:pStyle w:val="af0"/>
      </w:pPr>
      <w:r w:rsidRPr="00DB40C8">
        <w:t>Встроенная справка по командам.</w:t>
      </w:r>
    </w:p>
    <w:p w14:paraId="0224A076" w14:textId="2234A0A3" w:rsidR="00DB40C8" w:rsidRPr="00DB40C8" w:rsidRDefault="00DB40C8" w:rsidP="00DB40C8">
      <w:pPr>
        <w:pStyle w:val="af0"/>
      </w:pPr>
      <w:r w:rsidRPr="00DB40C8">
        <w:t xml:space="preserve">Формат: </w:t>
      </w:r>
      <w:r w:rsidRPr="00D03C6A">
        <w:rPr>
          <w:lang w:val="en-US"/>
        </w:rPr>
        <w:t>help</w:t>
      </w:r>
      <w:r w:rsidRPr="00DB40C8">
        <w:t xml:space="preserve"> </w:t>
      </w:r>
      <w:r w:rsidR="00A40FA4" w:rsidRPr="00A40FA4">
        <w:t>&lt;</w:t>
      </w:r>
      <w:r w:rsidRPr="00DB40C8">
        <w:t>название команды</w:t>
      </w:r>
      <w:r w:rsidR="00A40FA4" w:rsidRPr="00A40FA4">
        <w:t>&gt;</w:t>
      </w:r>
      <w:r w:rsidRPr="00DB40C8">
        <w:t xml:space="preserve"> </w:t>
      </w:r>
      <w:r w:rsidR="00661639" w:rsidRPr="00055FFC">
        <w:t>–</w:t>
      </w:r>
      <w:r w:rsidRPr="00DB40C8">
        <w:t xml:space="preserve"> вызов справки по заданной команде. При выполнении </w:t>
      </w:r>
      <w:r w:rsidR="00AA5712">
        <w:t>команды</w:t>
      </w:r>
      <w:r w:rsidRPr="00DB40C8">
        <w:t xml:space="preserve"> без указания </w:t>
      </w:r>
      <w:r w:rsidR="007930D5">
        <w:t>входного параметра</w:t>
      </w:r>
      <w:r w:rsidR="007930D5" w:rsidRPr="00DB40C8">
        <w:t xml:space="preserve"> будет </w:t>
      </w:r>
      <w:r w:rsidR="007930D5">
        <w:t>выведен</w:t>
      </w:r>
      <w:r w:rsidR="007930D5" w:rsidRPr="00DB40C8">
        <w:t xml:space="preserve"> </w:t>
      </w:r>
      <w:r w:rsidRPr="00DB40C8">
        <w:t>список поддерживаемых команд.</w:t>
      </w:r>
    </w:p>
    <w:p w14:paraId="522C73CE" w14:textId="5B838842" w:rsidR="00DB40C8" w:rsidRPr="007930D5" w:rsidRDefault="00DB40C8" w:rsidP="00DB40C8">
      <w:pPr>
        <w:pStyle w:val="af0"/>
      </w:pPr>
      <w:r w:rsidRPr="00DB40C8">
        <w:t>Пример</w:t>
      </w:r>
      <w:r w:rsidR="00E66AE0">
        <w:t>ы</w:t>
      </w:r>
      <w:r w:rsidRPr="007930D5">
        <w:t xml:space="preserve"> </w:t>
      </w:r>
      <w:r w:rsidRPr="00DB40C8">
        <w:t>команды</w:t>
      </w:r>
      <w:r w:rsidRPr="007930D5">
        <w:t xml:space="preserve">: </w:t>
      </w:r>
      <w:r w:rsidR="007930D5" w:rsidRPr="007930D5">
        <w:t>«</w:t>
      </w:r>
      <w:r w:rsidR="007930D5" w:rsidRPr="007930D5">
        <w:rPr>
          <w:lang w:val="en-US"/>
        </w:rPr>
        <w:t>help</w:t>
      </w:r>
      <w:r w:rsidR="007930D5" w:rsidRPr="007930D5">
        <w:t>»</w:t>
      </w:r>
      <w:r w:rsidR="007930D5">
        <w:t xml:space="preserve">, </w:t>
      </w:r>
      <w:r w:rsidRPr="007930D5">
        <w:t>«</w:t>
      </w:r>
      <w:r w:rsidRPr="007930D5">
        <w:rPr>
          <w:lang w:val="en-US"/>
        </w:rPr>
        <w:t>help</w:t>
      </w:r>
      <w:r w:rsidRPr="007930D5">
        <w:t xml:space="preserve"> </w:t>
      </w:r>
      <w:r w:rsidRPr="007930D5">
        <w:rPr>
          <w:lang w:val="en-US"/>
        </w:rPr>
        <w:t>go</w:t>
      </w:r>
      <w:r w:rsidRPr="007930D5">
        <w:t>».</w:t>
      </w:r>
    </w:p>
    <w:p w14:paraId="0E6394BC" w14:textId="77777777" w:rsidR="00DB40C8" w:rsidRPr="007930D5" w:rsidRDefault="00DB40C8" w:rsidP="00DB40C8">
      <w:pPr>
        <w:pStyle w:val="af0"/>
      </w:pPr>
    </w:p>
    <w:p w14:paraId="1D4DB42F" w14:textId="4A74AFA9" w:rsidR="00DB40C8" w:rsidRPr="002363E3" w:rsidRDefault="004F5567" w:rsidP="002363E3">
      <w:pPr>
        <w:pStyle w:val="3"/>
      </w:pPr>
      <w:bookmarkStart w:id="101" w:name="_init"/>
      <w:bookmarkStart w:id="102" w:name="_Toc494378438"/>
      <w:bookmarkStart w:id="103" w:name="_Toc525646660"/>
      <w:bookmarkStart w:id="104" w:name="_Toc526922946"/>
      <w:bookmarkStart w:id="105" w:name="_Toc527445933"/>
      <w:bookmarkStart w:id="106" w:name="_Toc529369338"/>
      <w:bookmarkStart w:id="107" w:name="_Ref24536200"/>
      <w:bookmarkEnd w:id="101"/>
      <w:proofErr w:type="spellStart"/>
      <w:r>
        <w:rPr>
          <w:lang w:val="en-US"/>
        </w:rPr>
        <w:t>init</w:t>
      </w:r>
      <w:bookmarkEnd w:id="102"/>
      <w:bookmarkEnd w:id="103"/>
      <w:bookmarkEnd w:id="104"/>
      <w:bookmarkEnd w:id="105"/>
      <w:bookmarkEnd w:id="106"/>
      <w:bookmarkEnd w:id="107"/>
      <w:proofErr w:type="spellEnd"/>
    </w:p>
    <w:p w14:paraId="49063847" w14:textId="0A7FC510" w:rsidR="00DB40C8" w:rsidRPr="00774279" w:rsidRDefault="00DB40C8" w:rsidP="00DB40C8">
      <w:pPr>
        <w:pStyle w:val="af0"/>
      </w:pPr>
      <w:r w:rsidRPr="00DB40C8">
        <w:t xml:space="preserve">Начальная инициализация. Выполняется автоматически при старте </w:t>
      </w:r>
      <w:r w:rsidR="0096787E">
        <w:t xml:space="preserve">ПО </w:t>
      </w:r>
      <w:r w:rsidR="005C0D41">
        <w:t>«</w:t>
      </w:r>
      <w:r w:rsidR="0096787E">
        <w:rPr>
          <w:lang w:val="en-US"/>
        </w:rPr>
        <w:t>GRAIP</w:t>
      </w:r>
      <w:r w:rsidR="005C0D41">
        <w:t>»</w:t>
      </w:r>
      <w:r w:rsidRPr="00DB40C8">
        <w:t>, но может быть выполнена в любое время, например, после повторно</w:t>
      </w:r>
      <w:r w:rsidR="0096787E">
        <w:t>й</w:t>
      </w:r>
      <w:r w:rsidRPr="00DB40C8">
        <w:t xml:space="preserve"> </w:t>
      </w:r>
      <w:r w:rsidR="0096787E">
        <w:t>подачи питания</w:t>
      </w:r>
      <w:r w:rsidR="0096787E" w:rsidRPr="0096787E">
        <w:t xml:space="preserve"> </w:t>
      </w:r>
      <w:r w:rsidR="0096787E">
        <w:t>на</w:t>
      </w:r>
      <w:r w:rsidRPr="00DB40C8">
        <w:t xml:space="preserve"> </w:t>
      </w:r>
      <w:r w:rsidR="00E66AE0">
        <w:t>п</w:t>
      </w:r>
      <w:r w:rsidR="0096787E">
        <w:t>роцессор</w:t>
      </w:r>
      <w:r w:rsidRPr="00DB40C8">
        <w:t xml:space="preserve">. Сканирует шины </w:t>
      </w:r>
      <w:r w:rsidR="00036E84" w:rsidRPr="00036E84">
        <w:rPr>
          <w:lang w:val="en-US"/>
        </w:rPr>
        <w:t>APB</w:t>
      </w:r>
      <w:r w:rsidRPr="00DB40C8">
        <w:t>/</w:t>
      </w:r>
      <w:r w:rsidR="00036E84" w:rsidRPr="00036E84">
        <w:rPr>
          <w:lang w:val="en-US"/>
        </w:rPr>
        <w:t>AHB</w:t>
      </w:r>
      <w:r w:rsidRPr="00DB40C8">
        <w:t>, выводит список устройств</w:t>
      </w:r>
      <w:r w:rsidR="00E66AE0">
        <w:t>. На данном этапе ПО выполняет разметку областей, составление карты регистров модулей, реализованных в процессоре</w:t>
      </w:r>
      <w:r w:rsidRPr="00DB40C8">
        <w:t xml:space="preserve">. Так же </w:t>
      </w:r>
      <w:r w:rsidR="00E66AE0">
        <w:t xml:space="preserve">выполняется расчет тактовой частоты, область </w:t>
      </w:r>
      <w:r w:rsidR="00E66AE0">
        <w:rPr>
          <w:lang w:val="en-US"/>
        </w:rPr>
        <w:t>PROM</w:t>
      </w:r>
      <w:r w:rsidR="00E66AE0" w:rsidRPr="002D5C61">
        <w:t xml:space="preserve"> </w:t>
      </w:r>
      <w:r w:rsidR="00E66AE0">
        <w:t>анализируется на наличие модулей</w:t>
      </w:r>
      <w:r w:rsidR="00480E63">
        <w:t xml:space="preserve"> </w:t>
      </w:r>
      <w:r w:rsidR="00480E63" w:rsidRPr="00D03C6A">
        <w:rPr>
          <w:lang w:val="en-US"/>
        </w:rPr>
        <w:t>flash</w:t>
      </w:r>
      <w:r w:rsidR="00480E63">
        <w:noBreakHyphen/>
      </w:r>
      <w:r w:rsidRPr="00DB40C8">
        <w:t>памяти</w:t>
      </w:r>
      <w:r w:rsidR="00E66AE0">
        <w:t xml:space="preserve">, если таковые обнаружены, выводится </w:t>
      </w:r>
      <w:r w:rsidR="002D69E8">
        <w:t>их суммарный</w:t>
      </w:r>
      <w:r w:rsidR="00E66AE0">
        <w:t xml:space="preserve"> объем</w:t>
      </w:r>
      <w:r w:rsidRPr="00DB40C8">
        <w:t>.</w:t>
      </w:r>
    </w:p>
    <w:p w14:paraId="1BDA6E51" w14:textId="77777777" w:rsidR="00690666" w:rsidRPr="00774279" w:rsidRDefault="00690666" w:rsidP="00DB40C8">
      <w:pPr>
        <w:pStyle w:val="af0"/>
      </w:pPr>
    </w:p>
    <w:p w14:paraId="58C353AA" w14:textId="25502050" w:rsidR="00690666" w:rsidRPr="00690666" w:rsidRDefault="004F5567" w:rsidP="00690666">
      <w:pPr>
        <w:pStyle w:val="3"/>
      </w:pPr>
      <w:bookmarkStart w:id="108" w:name="_Ref25067103"/>
      <w:proofErr w:type="spellStart"/>
      <w:r>
        <w:rPr>
          <w:lang w:val="en-US"/>
        </w:rPr>
        <w:t>inst</w:t>
      </w:r>
      <w:bookmarkEnd w:id="108"/>
      <w:proofErr w:type="spellEnd"/>
    </w:p>
    <w:p w14:paraId="46E7D52A" w14:textId="77777777" w:rsidR="004376A6" w:rsidRPr="004F0F0F" w:rsidRDefault="004376A6" w:rsidP="004F0F0F">
      <w:pPr>
        <w:pStyle w:val="af0"/>
      </w:pPr>
      <w:r w:rsidRPr="004F0F0F">
        <w:t>Вывод содержимого буфера трассировки инструкций.</w:t>
      </w:r>
    </w:p>
    <w:p w14:paraId="7BAEA99F" w14:textId="16F9D5F9" w:rsidR="00690666" w:rsidRPr="004F0F0F" w:rsidRDefault="00690666" w:rsidP="004F0F0F">
      <w:pPr>
        <w:pStyle w:val="af0"/>
      </w:pPr>
      <w:r w:rsidRPr="004F0F0F">
        <w:t xml:space="preserve">Формат команды: </w:t>
      </w:r>
      <w:proofErr w:type="spellStart"/>
      <w:r w:rsidR="00036E84" w:rsidRPr="00036E84">
        <w:rPr>
          <w:lang w:val="en-US"/>
        </w:rPr>
        <w:t>inst</w:t>
      </w:r>
      <w:proofErr w:type="spellEnd"/>
      <w:r w:rsidRPr="004F0F0F">
        <w:t xml:space="preserve"> &lt;количество </w:t>
      </w:r>
      <w:ins w:id="109" w:author=".." w:date="2019-11-19T16:39:00Z">
        <w:r w:rsidR="002015EE">
          <w:t xml:space="preserve">выводимых </w:t>
        </w:r>
      </w:ins>
      <w:r w:rsidRPr="004F0F0F">
        <w:t>записей</w:t>
      </w:r>
      <w:del w:id="110" w:author=".." w:date="2019-11-19T16:40:00Z">
        <w:r w:rsidRPr="004F0F0F" w:rsidDel="002015EE">
          <w:delText xml:space="preserve"> в буфере трассировки</w:delText>
        </w:r>
      </w:del>
      <w:r w:rsidRPr="004F0F0F">
        <w:t>&gt;.</w:t>
      </w:r>
    </w:p>
    <w:p w14:paraId="76AE2B8D" w14:textId="3A2470AD" w:rsidR="00690666" w:rsidRPr="004F0F0F" w:rsidRDefault="00690666" w:rsidP="004F0F0F">
      <w:pPr>
        <w:pStyle w:val="af0"/>
      </w:pPr>
      <w:r w:rsidRPr="004F0F0F">
        <w:t>Пример команды: «</w:t>
      </w:r>
      <w:proofErr w:type="spellStart"/>
      <w:r w:rsidR="00036E84" w:rsidRPr="00036E84">
        <w:rPr>
          <w:lang w:val="en-US"/>
        </w:rPr>
        <w:t>inst</w:t>
      </w:r>
      <w:proofErr w:type="spellEnd"/>
      <w:r w:rsidRPr="004F0F0F">
        <w:t xml:space="preserve"> </w:t>
      </w:r>
      <w:r w:rsidR="00036E84" w:rsidRPr="00036E84">
        <w:t>20</w:t>
      </w:r>
      <w:r w:rsidRPr="004F0F0F">
        <w:t xml:space="preserve">» – вывести последние </w:t>
      </w:r>
      <w:r w:rsidR="00036E84" w:rsidRPr="00036E84">
        <w:t>20</w:t>
      </w:r>
      <w:r w:rsidRPr="004F0F0F">
        <w:t xml:space="preserve"> записей в буфере трассировки</w:t>
      </w:r>
      <w:ins w:id="111" w:author=".." w:date="2019-11-19T16:42:00Z">
        <w:r w:rsidR="002015EE">
          <w:t xml:space="preserve"> инструкций</w:t>
        </w:r>
      </w:ins>
      <w:r w:rsidRPr="004F0F0F">
        <w:t xml:space="preserve">. </w:t>
      </w:r>
      <w:del w:id="112" w:author=".." w:date="2019-11-19T16:40:00Z">
        <w:r w:rsidRPr="004F0F0F" w:rsidDel="002015EE">
          <w:delText xml:space="preserve"> </w:delText>
        </w:r>
      </w:del>
      <w:r w:rsidRPr="004F0F0F">
        <w:t xml:space="preserve">Значение по умолчанию – </w:t>
      </w:r>
      <w:r w:rsidR="00036E84" w:rsidRPr="00036E84">
        <w:t>10</w:t>
      </w:r>
      <w:r w:rsidRPr="004F0F0F">
        <w:t xml:space="preserve">. </w:t>
      </w:r>
      <w:del w:id="113" w:author=".." w:date="2019-11-19T16:40:00Z">
        <w:r w:rsidRPr="004F0F0F" w:rsidDel="002015EE">
          <w:delText xml:space="preserve">Максимальное количество записей в </w:delText>
        </w:r>
      </w:del>
      <w:ins w:id="114" w:author=".." w:date="2019-11-19T16:40:00Z">
        <w:r w:rsidR="002015EE">
          <w:t>Глубина кол</w:t>
        </w:r>
      </w:ins>
      <w:ins w:id="115" w:author=".." w:date="2019-11-19T16:41:00Z">
        <w:r w:rsidR="002015EE">
          <w:t>ь</w:t>
        </w:r>
      </w:ins>
      <w:ins w:id="116" w:author=".." w:date="2019-11-19T16:40:00Z">
        <w:r w:rsidR="002015EE">
          <w:t xml:space="preserve">цевого </w:t>
        </w:r>
      </w:ins>
      <w:r w:rsidRPr="004F0F0F">
        <w:t>буфер</w:t>
      </w:r>
      <w:del w:id="117" w:author=".." w:date="2019-11-19T16:41:00Z">
        <w:r w:rsidRPr="004F0F0F" w:rsidDel="002015EE">
          <w:delText>е</w:delText>
        </w:r>
      </w:del>
      <w:ins w:id="118" w:author=".." w:date="2019-11-19T16:41:00Z">
        <w:r w:rsidR="002015EE">
          <w:t>а</w:t>
        </w:r>
      </w:ins>
      <w:r w:rsidRPr="004F0F0F">
        <w:t xml:space="preserve"> трассировки</w:t>
      </w:r>
      <w:ins w:id="119" w:author=".." w:date="2019-11-19T16:41:00Z">
        <w:r w:rsidR="002015EE">
          <w:t xml:space="preserve"> инструкций процессора </w:t>
        </w:r>
        <w:r w:rsidR="00036E84" w:rsidRPr="00036E84">
          <w:t>1906</w:t>
        </w:r>
        <w:r w:rsidR="002015EE">
          <w:t>ВМ</w:t>
        </w:r>
        <w:r w:rsidR="00036E84" w:rsidRPr="00036E84">
          <w:t>016</w:t>
        </w:r>
      </w:ins>
      <w:r w:rsidRPr="004F0F0F">
        <w:t xml:space="preserve"> – </w:t>
      </w:r>
      <w:r w:rsidR="00036E84" w:rsidRPr="00036E84">
        <w:t>64</w:t>
      </w:r>
      <w:ins w:id="120" w:author=".." w:date="2019-11-19T16:40:00Z">
        <w:r w:rsidR="002015EE">
          <w:t xml:space="preserve"> записи</w:t>
        </w:r>
      </w:ins>
      <w:r w:rsidRPr="004F0F0F">
        <w:t>.</w:t>
      </w:r>
    </w:p>
    <w:p w14:paraId="25C6DAC4" w14:textId="77777777" w:rsidR="00690666" w:rsidRPr="00774279" w:rsidRDefault="00690666" w:rsidP="00DB40C8">
      <w:pPr>
        <w:pStyle w:val="af0"/>
      </w:pPr>
    </w:p>
    <w:p w14:paraId="271EBAE0" w14:textId="6D683ED9" w:rsidR="00055FFC" w:rsidRPr="002363E3" w:rsidRDefault="004F5567" w:rsidP="002363E3">
      <w:pPr>
        <w:pStyle w:val="3"/>
      </w:pPr>
      <w:bookmarkStart w:id="121" w:name="_load"/>
      <w:bookmarkStart w:id="122" w:name="_Toc494378439"/>
      <w:bookmarkStart w:id="123" w:name="_Toc525646661"/>
      <w:bookmarkStart w:id="124" w:name="_Toc526922947"/>
      <w:bookmarkStart w:id="125" w:name="_Toc527445934"/>
      <w:bookmarkStart w:id="126" w:name="_Toc529369339"/>
      <w:bookmarkStart w:id="127" w:name="_Ref24536211"/>
      <w:bookmarkEnd w:id="121"/>
      <w:r>
        <w:rPr>
          <w:lang w:val="en-US"/>
        </w:rPr>
        <w:t>load</w:t>
      </w:r>
      <w:bookmarkEnd w:id="122"/>
      <w:bookmarkEnd w:id="123"/>
      <w:bookmarkEnd w:id="124"/>
      <w:bookmarkEnd w:id="125"/>
      <w:bookmarkEnd w:id="126"/>
      <w:bookmarkEnd w:id="127"/>
    </w:p>
    <w:p w14:paraId="60F3EB28" w14:textId="115D88C7" w:rsidR="00055FFC" w:rsidRPr="00055FFC" w:rsidRDefault="00055FFC" w:rsidP="00055FFC">
      <w:pPr>
        <w:pStyle w:val="af0"/>
      </w:pPr>
      <w:r w:rsidRPr="00055FFC">
        <w:t>Загрузка файла прошивки в</w:t>
      </w:r>
      <w:r w:rsidR="0042174E">
        <w:t>о внешнюю/внутреннюю оперативную память</w:t>
      </w:r>
      <w:r w:rsidRPr="00055FFC">
        <w:t xml:space="preserve">. Файл прошивки должен быть скомпилирован с учетом диапазона доступной </w:t>
      </w:r>
      <w:r w:rsidR="00036E84" w:rsidRPr="00036E84">
        <w:rPr>
          <w:lang w:val="en-US"/>
        </w:rPr>
        <w:t>RAM</w:t>
      </w:r>
      <w:r w:rsidR="00480E63">
        <w:noBreakHyphen/>
      </w:r>
      <w:r w:rsidRPr="00055FFC">
        <w:t>памяти и иметь формат «</w:t>
      </w:r>
      <w:proofErr w:type="spellStart"/>
      <w:r w:rsidRPr="00D03C6A">
        <w:rPr>
          <w:lang w:val="en-US"/>
        </w:rPr>
        <w:t>srec</w:t>
      </w:r>
      <w:proofErr w:type="spellEnd"/>
      <w:r w:rsidRPr="00055FFC">
        <w:t>».</w:t>
      </w:r>
      <w:r w:rsidR="00B44179">
        <w:t xml:space="preserve"> Первый адрес загружаемого файла используется как стартовый по умолчанию, т.е. </w:t>
      </w:r>
      <w:r w:rsidR="002D69E8">
        <w:t xml:space="preserve">при выполнении команды </w:t>
      </w:r>
      <w:r w:rsidR="00B44179">
        <w:t>«</w:t>
      </w:r>
      <w:r w:rsidR="00B44179">
        <w:rPr>
          <w:lang w:val="en-US"/>
        </w:rPr>
        <w:t>run</w:t>
      </w:r>
      <w:r w:rsidR="00B44179">
        <w:t>» или «</w:t>
      </w:r>
      <w:r w:rsidR="00B44179">
        <w:rPr>
          <w:lang w:val="en-US"/>
        </w:rPr>
        <w:t>go</w:t>
      </w:r>
      <w:r w:rsidR="00B44179">
        <w:t>»</w:t>
      </w:r>
      <w:r w:rsidR="008706CF">
        <w:t xml:space="preserve"> с него будет осуществляться старт программы.</w:t>
      </w:r>
    </w:p>
    <w:p w14:paraId="089137D3" w14:textId="1649B8FF" w:rsidR="00055FFC" w:rsidRPr="00055FFC" w:rsidRDefault="00055FFC" w:rsidP="00055FFC">
      <w:pPr>
        <w:pStyle w:val="af0"/>
      </w:pPr>
      <w:r w:rsidRPr="00055FFC">
        <w:t xml:space="preserve">Формат команды: </w:t>
      </w:r>
      <w:r w:rsidRPr="00D03C6A">
        <w:rPr>
          <w:lang w:val="en-US"/>
        </w:rPr>
        <w:t>load</w:t>
      </w:r>
      <w:r w:rsidRPr="00055FFC">
        <w:t xml:space="preserve"> </w:t>
      </w:r>
      <w:r w:rsidR="00DE215D" w:rsidRPr="00DE215D">
        <w:t>&lt;</w:t>
      </w:r>
      <w:r w:rsidRPr="00055FFC">
        <w:t>файл прошивки</w:t>
      </w:r>
      <w:r w:rsidR="00DE215D" w:rsidRPr="00DE215D">
        <w:t>&gt;</w:t>
      </w:r>
      <w:r w:rsidRPr="00055FFC">
        <w:t>.</w:t>
      </w:r>
    </w:p>
    <w:p w14:paraId="46174868" w14:textId="464FBC6B" w:rsidR="00055FFC" w:rsidRPr="00055FFC" w:rsidRDefault="002D5C61" w:rsidP="00055FFC">
      <w:pPr>
        <w:pStyle w:val="af0"/>
      </w:pPr>
      <w:r>
        <w:t xml:space="preserve">В качестве параметра </w:t>
      </w:r>
      <w:r w:rsidRPr="00055FFC">
        <w:t>«файл прошивки»</w:t>
      </w:r>
      <w:r>
        <w:t xml:space="preserve">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0641A4D0" w14:textId="1CA546CB" w:rsidR="00055FFC" w:rsidRDefault="00055FFC" w:rsidP="00055FFC">
      <w:pPr>
        <w:pStyle w:val="af0"/>
      </w:pPr>
      <w:r w:rsidRPr="00055FFC">
        <w:t>Пример команды: «</w:t>
      </w:r>
      <w:r w:rsidRPr="00D03C6A">
        <w:rPr>
          <w:lang w:val="en-US"/>
        </w:rPr>
        <w:t>load</w:t>
      </w:r>
      <w:r w:rsidRPr="000F1318">
        <w:t xml:space="preserve"> </w:t>
      </w:r>
      <w:proofErr w:type="spellStart"/>
      <w:r w:rsidR="004B117A" w:rsidRPr="00D03C6A">
        <w:rPr>
          <w:lang w:val="en-US"/>
        </w:rPr>
        <w:t>srec</w:t>
      </w:r>
      <w:proofErr w:type="spellEnd"/>
      <w:r w:rsidR="004B117A" w:rsidRPr="000F1318">
        <w:t>/</w:t>
      </w:r>
      <w:r w:rsidRPr="00D03C6A">
        <w:rPr>
          <w:lang w:val="en-US"/>
        </w:rPr>
        <w:t>ram</w:t>
      </w:r>
      <w:r w:rsidRPr="000F1318">
        <w:t>.</w:t>
      </w:r>
      <w:proofErr w:type="spellStart"/>
      <w:r w:rsidRPr="00D03C6A">
        <w:rPr>
          <w:lang w:val="en-US"/>
        </w:rPr>
        <w:t>srec</w:t>
      </w:r>
      <w:proofErr w:type="spellEnd"/>
      <w:r w:rsidRPr="00055FFC">
        <w:t>».</w:t>
      </w:r>
    </w:p>
    <w:p w14:paraId="1F5C69AD" w14:textId="77777777" w:rsidR="00055FFC" w:rsidRDefault="00055FFC" w:rsidP="00055FFC">
      <w:pPr>
        <w:pStyle w:val="af0"/>
      </w:pPr>
    </w:p>
    <w:p w14:paraId="374EC879" w14:textId="2F2D50CE" w:rsidR="00055FFC" w:rsidRPr="002363E3" w:rsidRDefault="004F5567" w:rsidP="002363E3">
      <w:pPr>
        <w:pStyle w:val="3"/>
      </w:pPr>
      <w:bookmarkStart w:id="128" w:name="_mem"/>
      <w:bookmarkStart w:id="129" w:name="_Toc494378440"/>
      <w:bookmarkStart w:id="130" w:name="_Toc525646662"/>
      <w:bookmarkStart w:id="131" w:name="_Toc526922948"/>
      <w:bookmarkStart w:id="132" w:name="_Toc527445935"/>
      <w:bookmarkStart w:id="133" w:name="_Toc529369340"/>
      <w:bookmarkStart w:id="134" w:name="_Ref24536228"/>
      <w:bookmarkEnd w:id="128"/>
      <w:r>
        <w:rPr>
          <w:lang w:val="en-US"/>
        </w:rPr>
        <w:t>mem</w:t>
      </w:r>
      <w:bookmarkEnd w:id="129"/>
      <w:bookmarkEnd w:id="130"/>
      <w:bookmarkEnd w:id="131"/>
      <w:bookmarkEnd w:id="132"/>
      <w:bookmarkEnd w:id="133"/>
      <w:bookmarkEnd w:id="134"/>
    </w:p>
    <w:p w14:paraId="646D8D64" w14:textId="77777777" w:rsidR="00055FFC" w:rsidRPr="00055FFC" w:rsidRDefault="00055FFC" w:rsidP="00055FFC">
      <w:pPr>
        <w:pStyle w:val="af0"/>
      </w:pPr>
      <w:r w:rsidRPr="00055FFC">
        <w:t>Чтение данных</w:t>
      </w:r>
      <w:r w:rsidR="00480E63">
        <w:t xml:space="preserve"> по заданному адресу.</w:t>
      </w:r>
    </w:p>
    <w:p w14:paraId="59D62173" w14:textId="7837170A" w:rsidR="00055FFC" w:rsidRPr="00055FFC" w:rsidRDefault="00055FFC" w:rsidP="00055FFC">
      <w:pPr>
        <w:pStyle w:val="af0"/>
      </w:pPr>
      <w:r w:rsidRPr="00055FFC">
        <w:t xml:space="preserve">Формат команды: 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DE215D" w:rsidRPr="00DE215D">
        <w:t>&lt;</w:t>
      </w:r>
      <w:r w:rsidRPr="00055FFC">
        <w:t>начальный адрес</w:t>
      </w:r>
      <w:r w:rsidR="00DE215D" w:rsidRPr="00DE215D">
        <w:t>&gt;</w:t>
      </w:r>
      <w:r w:rsidRPr="00055FFC">
        <w:t xml:space="preserve"> </w:t>
      </w:r>
      <w:r w:rsidR="00DE215D" w:rsidRPr="00DE215D">
        <w:t>&lt;</w:t>
      </w:r>
      <w:r w:rsidRPr="00055FFC">
        <w:t>количество считываемых байт</w:t>
      </w:r>
      <w:r w:rsidR="00DE215D" w:rsidRPr="00DE215D">
        <w:t>&gt;</w:t>
      </w:r>
      <w:r w:rsidRPr="00055FFC">
        <w:t>.</w:t>
      </w:r>
    </w:p>
    <w:p w14:paraId="254E40A4" w14:textId="2EE43BF8" w:rsidR="007F26BE" w:rsidRDefault="00055FFC" w:rsidP="00055FFC">
      <w:pPr>
        <w:pStyle w:val="af0"/>
      </w:pPr>
      <w:r w:rsidRPr="00055FFC">
        <w:lastRenderedPageBreak/>
        <w:t xml:space="preserve">Начальный адрес – адрес, с которого начинается считывание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2B4B21F5" w14:textId="764BAC02" w:rsidR="00480E63" w:rsidRDefault="00055FFC" w:rsidP="00055FFC">
      <w:pPr>
        <w:pStyle w:val="af0"/>
      </w:pPr>
      <w:r w:rsidRPr="00055FFC">
        <w:t xml:space="preserve">Количество байт – количество считываемых байт, должно быть кратно четырем. Значение по умолчанию – </w:t>
      </w:r>
      <w:r w:rsidR="00036E84" w:rsidRPr="00036E84">
        <w:t>64</w:t>
      </w:r>
      <w:r w:rsidRPr="00055FFC">
        <w:t>. Если количество байт не кратно четырем, происходит выравнивание значения в меньшую сторону</w:t>
      </w:r>
      <w:r w:rsidR="00480E63">
        <w:t>.</w:t>
      </w:r>
    </w:p>
    <w:p w14:paraId="7C6290E9" w14:textId="59D25652" w:rsidR="00055FFC" w:rsidRPr="00055FFC" w:rsidRDefault="00055FFC" w:rsidP="00055FFC">
      <w:pPr>
        <w:pStyle w:val="af0"/>
      </w:pPr>
      <w:r w:rsidRPr="00055FFC">
        <w:t>Пример команды: 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 xml:space="preserve"> </w:t>
      </w:r>
      <w:r w:rsidR="00036E84" w:rsidRPr="00036E84">
        <w:t>64</w:t>
      </w:r>
      <w:r w:rsidRPr="00055FFC">
        <w:t xml:space="preserve">» – считать </w:t>
      </w:r>
      <w:r w:rsidR="00036E84" w:rsidRPr="00036E84">
        <w:t>64</w:t>
      </w:r>
      <w:r w:rsidRPr="00055FFC">
        <w:t xml:space="preserve"> байт данных, начиная с адреса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>.</w:t>
      </w:r>
    </w:p>
    <w:p w14:paraId="6C5E43D6" w14:textId="2CB8E114" w:rsidR="00055FFC" w:rsidRDefault="00055FFC" w:rsidP="00055FFC">
      <w:pPr>
        <w:pStyle w:val="af0"/>
      </w:pPr>
      <w:r w:rsidRPr="00055FFC">
        <w:t>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40000003</w:t>
      </w:r>
      <w:r w:rsidRPr="00055FFC">
        <w:t xml:space="preserve"> </w:t>
      </w:r>
      <w:r w:rsidR="00036E84" w:rsidRPr="00036E84">
        <w:t>7</w:t>
      </w:r>
      <w:r w:rsidRPr="00055FFC">
        <w:t>» – значение количества бит и адрес будут выравнены, результат команды будет аналогичен результату команды 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 xml:space="preserve"> </w:t>
      </w:r>
      <w:r w:rsidR="00036E84" w:rsidRPr="00036E84">
        <w:t>4</w:t>
      </w:r>
      <w:r w:rsidRPr="00055FFC">
        <w:t>».</w:t>
      </w:r>
    </w:p>
    <w:p w14:paraId="775D590F" w14:textId="77777777" w:rsidR="00D3607B" w:rsidRDefault="00D3607B" w:rsidP="00055FFC">
      <w:pPr>
        <w:pStyle w:val="af0"/>
      </w:pPr>
    </w:p>
    <w:p w14:paraId="532E7914" w14:textId="04F5081F" w:rsidR="00E71FDA" w:rsidRPr="002363E3" w:rsidRDefault="004F5567" w:rsidP="002363E3">
      <w:pPr>
        <w:pStyle w:val="3"/>
      </w:pPr>
      <w:bookmarkStart w:id="135" w:name="_ocram_init"/>
      <w:bookmarkStart w:id="136" w:name="_Toc527445936"/>
      <w:bookmarkStart w:id="137" w:name="_Toc529369341"/>
      <w:bookmarkStart w:id="138" w:name="_Ref24536243"/>
      <w:bookmarkEnd w:id="135"/>
      <w:proofErr w:type="spellStart"/>
      <w:r>
        <w:rPr>
          <w:lang w:val="en-US"/>
        </w:rPr>
        <w:t>ocram</w:t>
      </w:r>
      <w:proofErr w:type="spellEnd"/>
      <w:r w:rsidRPr="007D1EAD">
        <w:t xml:space="preserve"> </w:t>
      </w:r>
      <w:proofErr w:type="spellStart"/>
      <w:r>
        <w:rPr>
          <w:lang w:val="en-US"/>
        </w:rPr>
        <w:t>init</w:t>
      </w:r>
      <w:bookmarkEnd w:id="136"/>
      <w:bookmarkEnd w:id="137"/>
      <w:bookmarkEnd w:id="138"/>
      <w:proofErr w:type="spellEnd"/>
    </w:p>
    <w:p w14:paraId="38E7CC02" w14:textId="1AED3923" w:rsidR="00E71FDA" w:rsidRPr="00F8622F" w:rsidRDefault="00F8622F" w:rsidP="00055FFC">
      <w:pPr>
        <w:pStyle w:val="af0"/>
      </w:pPr>
      <w:r w:rsidRPr="00F8622F">
        <w:t xml:space="preserve">Инициализация массива памяти </w:t>
      </w:r>
      <w:r>
        <w:rPr>
          <w:lang w:val="en-US"/>
        </w:rPr>
        <w:t>OCRAM</w:t>
      </w:r>
      <w:r w:rsidRPr="00F8622F">
        <w:t xml:space="preserve"> </w:t>
      </w:r>
      <w:r>
        <w:t xml:space="preserve">значениями </w:t>
      </w:r>
      <w:r w:rsidR="00036E84" w:rsidRPr="00036E84">
        <w:t>0</w:t>
      </w:r>
      <w:r>
        <w:rPr>
          <w:lang w:val="en-US"/>
        </w:rPr>
        <w:t>x</w:t>
      </w:r>
      <w:r w:rsidR="00036E84" w:rsidRPr="00036E84">
        <w:t>00000000</w:t>
      </w:r>
      <w:r>
        <w:t>.</w:t>
      </w:r>
    </w:p>
    <w:p w14:paraId="2F8A371A" w14:textId="77777777" w:rsidR="00E71FDA" w:rsidRDefault="00E71FDA" w:rsidP="00055FFC">
      <w:pPr>
        <w:pStyle w:val="af0"/>
      </w:pPr>
    </w:p>
    <w:p w14:paraId="6470BA22" w14:textId="42649E9A" w:rsidR="00D3607B" w:rsidRPr="002363E3" w:rsidRDefault="004F5567" w:rsidP="002363E3">
      <w:pPr>
        <w:pStyle w:val="3"/>
      </w:pPr>
      <w:bookmarkStart w:id="139" w:name="_reg"/>
      <w:bookmarkStart w:id="140" w:name="_Toc525646663"/>
      <w:bookmarkStart w:id="141" w:name="_Toc526922949"/>
      <w:bookmarkStart w:id="142" w:name="_Toc527445937"/>
      <w:bookmarkStart w:id="143" w:name="_Toc529369342"/>
      <w:bookmarkStart w:id="144" w:name="_Ref24536257"/>
      <w:bookmarkEnd w:id="139"/>
      <w:r>
        <w:rPr>
          <w:lang w:val="en-US"/>
        </w:rPr>
        <w:t>reg</w:t>
      </w:r>
      <w:bookmarkEnd w:id="140"/>
      <w:bookmarkEnd w:id="141"/>
      <w:bookmarkEnd w:id="142"/>
      <w:bookmarkEnd w:id="143"/>
      <w:bookmarkEnd w:id="144"/>
    </w:p>
    <w:p w14:paraId="53A19473" w14:textId="77777777" w:rsidR="007A487C" w:rsidRPr="007A487C" w:rsidRDefault="007A487C" w:rsidP="007A487C">
      <w:pPr>
        <w:pStyle w:val="af0"/>
      </w:pPr>
      <w:r w:rsidRPr="007A487C">
        <w:t>Установка/вывод значений регистров регистрового окна и регистров статуса процессора.</w:t>
      </w:r>
    </w:p>
    <w:p w14:paraId="78C8E168" w14:textId="77777777" w:rsidR="007A487C" w:rsidRPr="007A487C" w:rsidRDefault="007A487C" w:rsidP="0080769C">
      <w:pPr>
        <w:pStyle w:val="af0"/>
        <w:numPr>
          <w:ilvl w:val="0"/>
          <w:numId w:val="5"/>
        </w:numPr>
      </w:pPr>
      <w:r w:rsidRPr="007A487C">
        <w:t>Вывод информации</w:t>
      </w:r>
    </w:p>
    <w:p w14:paraId="4D7C469F" w14:textId="405DFF3A" w:rsidR="007A487C" w:rsidRPr="007A487C" w:rsidRDefault="007A487C" w:rsidP="007A487C">
      <w:pPr>
        <w:pStyle w:val="af0"/>
      </w:pPr>
      <w:r w:rsidRPr="007A487C">
        <w:t xml:space="preserve">Формат команды: </w:t>
      </w:r>
      <w:r w:rsidRPr="007A487C">
        <w:rPr>
          <w:lang w:val="en-US"/>
        </w:rPr>
        <w:t>reg</w:t>
      </w:r>
      <w:r w:rsidR="00480E63">
        <w:t xml:space="preserve"> </w:t>
      </w:r>
      <w:r w:rsidR="00DE215D" w:rsidRPr="00DE215D">
        <w:t>&lt;</w:t>
      </w:r>
      <w:r w:rsidR="00480E63">
        <w:t>имя регистра</w:t>
      </w:r>
      <w:r w:rsidR="00DE215D" w:rsidRPr="00DE215D">
        <w:t>&gt;</w:t>
      </w:r>
      <w:r w:rsidR="00480E63">
        <w:t>.</w:t>
      </w:r>
    </w:p>
    <w:p w14:paraId="33AE14B5" w14:textId="77777777" w:rsidR="007A487C" w:rsidRPr="007A487C" w:rsidRDefault="007A487C" w:rsidP="007A487C">
      <w:pPr>
        <w:pStyle w:val="af0"/>
      </w:pPr>
      <w:r w:rsidRPr="007A487C">
        <w:t>При выполнении команды без аргументов будет выведена информация по всем регистрам текущего регистрового окна и регистрам статуса процессора.</w:t>
      </w:r>
    </w:p>
    <w:p w14:paraId="385D4084" w14:textId="77777777" w:rsidR="007A487C" w:rsidRPr="007A487C" w:rsidRDefault="00480E63" w:rsidP="007A487C">
      <w:pPr>
        <w:pStyle w:val="af0"/>
      </w:pPr>
      <w:r>
        <w:t>Пример</w:t>
      </w:r>
      <w:r w:rsidR="0028182A">
        <w:t>ы</w:t>
      </w:r>
      <w:r>
        <w:t xml:space="preserve"> команды:</w:t>
      </w:r>
    </w:p>
    <w:p w14:paraId="6C80DCD8" w14:textId="51BAB5E8" w:rsidR="00480E63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pc</w:t>
      </w:r>
      <w:r w:rsidRPr="007A487C">
        <w:t xml:space="preserve">» </w:t>
      </w:r>
      <w:r w:rsidR="00480E63">
        <w:t>–</w:t>
      </w:r>
      <w:r w:rsidRPr="007A487C">
        <w:t xml:space="preserve"> вывод информации о регистре </w:t>
      </w:r>
      <w:r w:rsidR="00DE215D">
        <w:rPr>
          <w:lang w:val="en-US"/>
        </w:rPr>
        <w:t>PC</w:t>
      </w:r>
    </w:p>
    <w:p w14:paraId="26A542F5" w14:textId="010E1A2E" w:rsidR="007A487C" w:rsidRPr="007A487C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g</w:t>
      </w:r>
      <w:r w:rsidR="00036E84" w:rsidRPr="00036E84">
        <w:t>1</w:t>
      </w:r>
      <w:r w:rsidRPr="007A487C">
        <w:t xml:space="preserve">» </w:t>
      </w:r>
      <w:r w:rsidR="00480E63">
        <w:t>–</w:t>
      </w:r>
      <w:r w:rsidRPr="007A487C">
        <w:t xml:space="preserve"> выводится информация о первом глобальном регистре регистрового окна.</w:t>
      </w:r>
    </w:p>
    <w:p w14:paraId="2D06677A" w14:textId="1D9DAA9D" w:rsidR="007A487C" w:rsidRPr="007A487C" w:rsidRDefault="00036E84" w:rsidP="007A487C">
      <w:pPr>
        <w:pStyle w:val="af0"/>
      </w:pPr>
      <w:r w:rsidRPr="00036E84">
        <w:t>2</w:t>
      </w:r>
      <w:r w:rsidR="007A487C" w:rsidRPr="007A487C">
        <w:t>. Установка значения регистра</w:t>
      </w:r>
    </w:p>
    <w:p w14:paraId="69BC8F2E" w14:textId="6B4C6620" w:rsidR="007A487C" w:rsidRPr="007A487C" w:rsidRDefault="007A487C" w:rsidP="007A487C">
      <w:pPr>
        <w:pStyle w:val="af0"/>
      </w:pPr>
      <w:r w:rsidRPr="007A487C">
        <w:t xml:space="preserve">Формат команды: </w:t>
      </w:r>
      <w:r w:rsidRPr="007A487C">
        <w:rPr>
          <w:lang w:val="en-US"/>
        </w:rPr>
        <w:t>reg</w:t>
      </w:r>
      <w:r w:rsidR="00480E63">
        <w:t xml:space="preserve"> </w:t>
      </w:r>
      <w:r w:rsidR="00DE215D" w:rsidRPr="00DE215D">
        <w:t>&lt;</w:t>
      </w:r>
      <w:r w:rsidR="00480E63">
        <w:t>имя регистра</w:t>
      </w:r>
      <w:r w:rsidR="00DE215D" w:rsidRPr="00DE215D">
        <w:t>&gt;</w:t>
      </w:r>
      <w:r w:rsidR="00480E63">
        <w:t xml:space="preserve"> </w:t>
      </w:r>
      <w:r w:rsidR="00DE215D" w:rsidRPr="00DE215D">
        <w:t>&lt;</w:t>
      </w:r>
      <w:r w:rsidR="00480E63">
        <w:t>значение</w:t>
      </w:r>
      <w:r w:rsidR="00DE215D" w:rsidRPr="00DE215D">
        <w:t>&gt;</w:t>
      </w:r>
      <w:r w:rsidR="00480E63">
        <w:t>.</w:t>
      </w:r>
    </w:p>
    <w:p w14:paraId="01CDCC14" w14:textId="77777777" w:rsidR="007A487C" w:rsidRPr="007A487C" w:rsidRDefault="00480E63" w:rsidP="007A487C">
      <w:pPr>
        <w:pStyle w:val="af0"/>
      </w:pPr>
      <w:r>
        <w:t>Пример команды:</w:t>
      </w:r>
    </w:p>
    <w:p w14:paraId="4F1AD21D" w14:textId="490AF8E2" w:rsidR="00D3607B" w:rsidRPr="00D3607B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o</w:t>
      </w:r>
      <w:r w:rsidR="00036E84" w:rsidRPr="00036E84">
        <w:t>6</w:t>
      </w:r>
      <w:r w:rsidRPr="007A487C">
        <w:t xml:space="preserve"> </w:t>
      </w:r>
      <w:r w:rsidR="00C25D3B" w:rsidRPr="00036E84">
        <w:t>0</w:t>
      </w:r>
      <w:r w:rsidR="00C25D3B" w:rsidRPr="007A487C">
        <w:rPr>
          <w:lang w:val="en-US"/>
        </w:rPr>
        <w:t>x</w:t>
      </w:r>
      <w:r w:rsidR="00C25D3B" w:rsidRPr="00036E84">
        <w:t>40</w:t>
      </w:r>
      <w:proofErr w:type="spellStart"/>
      <w:r w:rsidR="00C25D3B" w:rsidRPr="007A487C">
        <w:rPr>
          <w:lang w:val="en-US"/>
        </w:rPr>
        <w:t>fffff</w:t>
      </w:r>
      <w:r w:rsidR="0096508A">
        <w:rPr>
          <w:lang w:val="en-US"/>
        </w:rPr>
        <w:t>c</w:t>
      </w:r>
      <w:proofErr w:type="spellEnd"/>
      <w:r w:rsidRPr="007A487C">
        <w:t xml:space="preserve">» </w:t>
      </w:r>
      <w:r w:rsidR="00480E63">
        <w:t>–</w:t>
      </w:r>
      <w:r w:rsidRPr="007A487C">
        <w:t xml:space="preserve"> установить регистр </w:t>
      </w:r>
      <w:r w:rsidRPr="007A487C">
        <w:rPr>
          <w:lang w:val="en-US"/>
        </w:rPr>
        <w:t>o</w:t>
      </w:r>
      <w:r w:rsidR="00036E84" w:rsidRPr="00036E84">
        <w:t>6</w:t>
      </w:r>
      <w:r w:rsidRPr="007A487C">
        <w:t>.</w:t>
      </w:r>
    </w:p>
    <w:p w14:paraId="52FB7AE1" w14:textId="77777777" w:rsidR="00055FFC" w:rsidRDefault="00055FFC" w:rsidP="00055FFC">
      <w:pPr>
        <w:pStyle w:val="af0"/>
      </w:pPr>
    </w:p>
    <w:p w14:paraId="14A5DA24" w14:textId="5BC03F4C" w:rsidR="00055FFC" w:rsidRPr="002363E3" w:rsidRDefault="004F5567" w:rsidP="002363E3">
      <w:pPr>
        <w:pStyle w:val="3"/>
      </w:pPr>
      <w:bookmarkStart w:id="145" w:name="_reset"/>
      <w:bookmarkStart w:id="146" w:name="_Toc494378441"/>
      <w:bookmarkStart w:id="147" w:name="_Toc525646664"/>
      <w:bookmarkStart w:id="148" w:name="_Toc526922950"/>
      <w:bookmarkStart w:id="149" w:name="_Toc527445938"/>
      <w:bookmarkStart w:id="150" w:name="_Toc529369343"/>
      <w:bookmarkStart w:id="151" w:name="_Ref24536271"/>
      <w:bookmarkEnd w:id="145"/>
      <w:r>
        <w:rPr>
          <w:lang w:val="en-US"/>
        </w:rPr>
        <w:t>reset</w:t>
      </w:r>
      <w:bookmarkEnd w:id="146"/>
      <w:bookmarkEnd w:id="147"/>
      <w:bookmarkEnd w:id="148"/>
      <w:bookmarkEnd w:id="149"/>
      <w:bookmarkEnd w:id="150"/>
      <w:bookmarkEnd w:id="151"/>
    </w:p>
    <w:p w14:paraId="39AE46BC" w14:textId="77777777" w:rsidR="00145207" w:rsidRDefault="00145207" w:rsidP="00145207">
      <w:pPr>
        <w:pStyle w:val="af0"/>
      </w:pPr>
      <w:r w:rsidRPr="00002101">
        <w:t>Программный сброс процессора.</w:t>
      </w:r>
    </w:p>
    <w:p w14:paraId="6DDC61DA" w14:textId="77777777" w:rsidR="00145207" w:rsidRDefault="00145207" w:rsidP="00145207">
      <w:pPr>
        <w:pStyle w:val="af0"/>
      </w:pPr>
    </w:p>
    <w:p w14:paraId="3AA2D3F1" w14:textId="03C8B534" w:rsidR="00145207" w:rsidRPr="002363E3" w:rsidRDefault="004F5567" w:rsidP="002363E3">
      <w:pPr>
        <w:pStyle w:val="3"/>
      </w:pPr>
      <w:bookmarkStart w:id="152" w:name="_run"/>
      <w:bookmarkStart w:id="153" w:name="_Toc494378442"/>
      <w:bookmarkStart w:id="154" w:name="_Toc525646665"/>
      <w:bookmarkStart w:id="155" w:name="_Toc526922951"/>
      <w:bookmarkStart w:id="156" w:name="_Toc527445939"/>
      <w:bookmarkStart w:id="157" w:name="_Toc529369344"/>
      <w:bookmarkStart w:id="158" w:name="_Ref24536304"/>
      <w:bookmarkEnd w:id="152"/>
      <w:r>
        <w:rPr>
          <w:lang w:val="en-US"/>
        </w:rPr>
        <w:t>run</w:t>
      </w:r>
      <w:bookmarkEnd w:id="153"/>
      <w:bookmarkEnd w:id="154"/>
      <w:bookmarkEnd w:id="155"/>
      <w:bookmarkEnd w:id="156"/>
      <w:bookmarkEnd w:id="157"/>
      <w:bookmarkEnd w:id="158"/>
    </w:p>
    <w:p w14:paraId="13A9A62F" w14:textId="4DE2DC20" w:rsidR="00145207" w:rsidRDefault="00145207" w:rsidP="00145207">
      <w:pPr>
        <w:pStyle w:val="af0"/>
      </w:pPr>
      <w:r w:rsidRPr="00145207">
        <w:t>Запуск выполнения программы с предварительным программным сбросом. Представляет собой последовательное выполнение команд «</w:t>
      </w:r>
      <w:r w:rsidR="00036E84" w:rsidRPr="00036E84">
        <w:rPr>
          <w:lang w:val="en-US"/>
        </w:rPr>
        <w:t>reset</w:t>
      </w:r>
      <w:r w:rsidRPr="00145207">
        <w:t>» и «</w:t>
      </w:r>
      <w:r w:rsidR="00036E84" w:rsidRPr="00036E84">
        <w:rPr>
          <w:lang w:val="en-US"/>
        </w:rPr>
        <w:t>go</w:t>
      </w:r>
      <w:r w:rsidRPr="00145207">
        <w:t>».</w:t>
      </w:r>
    </w:p>
    <w:p w14:paraId="6E59268C" w14:textId="77777777" w:rsidR="00145207" w:rsidRDefault="00145207" w:rsidP="00145207">
      <w:pPr>
        <w:pStyle w:val="af0"/>
      </w:pPr>
    </w:p>
    <w:p w14:paraId="6D28C204" w14:textId="190FCDC5" w:rsidR="00145207" w:rsidRPr="002363E3" w:rsidRDefault="004F5567" w:rsidP="002363E3">
      <w:pPr>
        <w:pStyle w:val="3"/>
      </w:pPr>
      <w:bookmarkStart w:id="159" w:name="_runfile"/>
      <w:bookmarkStart w:id="160" w:name="_Toc494378443"/>
      <w:bookmarkStart w:id="161" w:name="_Toc525646666"/>
      <w:bookmarkStart w:id="162" w:name="_Toc526922952"/>
      <w:bookmarkStart w:id="163" w:name="_Toc527445940"/>
      <w:bookmarkStart w:id="164" w:name="_Toc529369345"/>
      <w:bookmarkStart w:id="165" w:name="_Ref24536326"/>
      <w:bookmarkEnd w:id="159"/>
      <w:proofErr w:type="spellStart"/>
      <w:r>
        <w:rPr>
          <w:lang w:val="en-US"/>
        </w:rPr>
        <w:t>runfile</w:t>
      </w:r>
      <w:bookmarkEnd w:id="160"/>
      <w:bookmarkEnd w:id="161"/>
      <w:bookmarkEnd w:id="162"/>
      <w:bookmarkEnd w:id="163"/>
      <w:bookmarkEnd w:id="164"/>
      <w:bookmarkEnd w:id="165"/>
      <w:proofErr w:type="spellEnd"/>
    </w:p>
    <w:p w14:paraId="4FA808B7" w14:textId="6A832C5A" w:rsidR="003B2432" w:rsidRDefault="00145207" w:rsidP="00145207">
      <w:pPr>
        <w:pStyle w:val="af0"/>
      </w:pPr>
      <w:r w:rsidRPr="00145207">
        <w:t xml:space="preserve">Запуск пакета команд, хранящихся в файле </w:t>
      </w:r>
      <w:r w:rsidR="005176F5">
        <w:t xml:space="preserve">с расширением </w:t>
      </w:r>
      <w:r w:rsidR="00036E84" w:rsidRPr="00036E84">
        <w:rPr>
          <w:lang w:val="en-US"/>
        </w:rPr>
        <w:t>txt</w:t>
      </w:r>
      <w:r w:rsidR="003B2432">
        <w:t>.</w:t>
      </w:r>
    </w:p>
    <w:p w14:paraId="7C6338A8" w14:textId="0CF38D1A" w:rsidR="00145207" w:rsidRPr="00F03E61" w:rsidRDefault="00145207" w:rsidP="00145207">
      <w:pPr>
        <w:pStyle w:val="af0"/>
      </w:pPr>
      <w:r w:rsidRPr="00145207">
        <w:t xml:space="preserve">Формат команды: </w:t>
      </w:r>
      <w:proofErr w:type="spellStart"/>
      <w:r w:rsidR="00036E84" w:rsidRPr="00036E84">
        <w:rPr>
          <w:lang w:val="en-US"/>
        </w:rPr>
        <w:t>runfile</w:t>
      </w:r>
      <w:proofErr w:type="spellEnd"/>
      <w:r w:rsidRPr="00145207">
        <w:t xml:space="preserve"> </w:t>
      </w:r>
      <w:r w:rsidR="00DE215D" w:rsidRPr="00DE215D">
        <w:t>&lt;</w:t>
      </w:r>
      <w:proofErr w:type="spellStart"/>
      <w:r w:rsidRPr="00145207">
        <w:t>файл</w:t>
      </w:r>
      <w:r w:rsidR="00036E84" w:rsidRPr="00036E84">
        <w:t>_</w:t>
      </w:r>
      <w:r w:rsidRPr="00145207">
        <w:t>с</w:t>
      </w:r>
      <w:r w:rsidR="00036E84" w:rsidRPr="00036E84">
        <w:t>_</w:t>
      </w:r>
      <w:r w:rsidRPr="00145207">
        <w:t>набором</w:t>
      </w:r>
      <w:r w:rsidR="00036E84" w:rsidRPr="00036E84">
        <w:t>_</w:t>
      </w:r>
      <w:r w:rsidRPr="00145207">
        <w:t>команд</w:t>
      </w:r>
      <w:proofErr w:type="spellEnd"/>
      <w:r w:rsidRPr="00145207">
        <w:t>.</w:t>
      </w:r>
      <w:r w:rsidR="00036E84" w:rsidRPr="00036E84">
        <w:rPr>
          <w:lang w:val="en-US"/>
        </w:rPr>
        <w:t>txt</w:t>
      </w:r>
      <w:r w:rsidR="00DE215D" w:rsidRPr="00DE215D">
        <w:t>&gt;</w:t>
      </w:r>
      <w:r w:rsidR="00661639">
        <w:t>.</w:t>
      </w:r>
    </w:p>
    <w:p w14:paraId="05817F9E" w14:textId="77777777" w:rsidR="004E6A49" w:rsidRDefault="004E6A49" w:rsidP="00145207">
      <w:pPr>
        <w:pStyle w:val="af0"/>
      </w:pPr>
    </w:p>
    <w:p w14:paraId="54098A2B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t>Пример</w:t>
      </w:r>
      <w:r w:rsidR="00480E63">
        <w:rPr>
          <w:lang w:val="en-US"/>
        </w:rPr>
        <w:t xml:space="preserve"> txt</w:t>
      </w:r>
      <w:r w:rsidR="00480E63" w:rsidRPr="00020EC0">
        <w:rPr>
          <w:lang w:val="en-US"/>
        </w:rPr>
        <w:noBreakHyphen/>
      </w:r>
      <w:r w:rsidRPr="00145207">
        <w:t>файла</w:t>
      </w:r>
      <w:r w:rsidRPr="00145207">
        <w:rPr>
          <w:lang w:val="en-US"/>
        </w:rPr>
        <w:t>:</w:t>
      </w:r>
    </w:p>
    <w:p w14:paraId="0D066F30" w14:textId="77777777" w:rsidR="00145207" w:rsidRPr="00145207" w:rsidRDefault="00145207" w:rsidP="00145207">
      <w:pPr>
        <w:pStyle w:val="af0"/>
        <w:rPr>
          <w:lang w:val="en-US"/>
        </w:rPr>
      </w:pPr>
      <w:proofErr w:type="spellStart"/>
      <w:r w:rsidRPr="00145207">
        <w:rPr>
          <w:lang w:val="en-US"/>
        </w:rPr>
        <w:t>init</w:t>
      </w:r>
      <w:proofErr w:type="spellEnd"/>
    </w:p>
    <w:p w14:paraId="4AE43690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t xml:space="preserve">load </w:t>
      </w:r>
      <w:proofErr w:type="spellStart"/>
      <w:r w:rsidRPr="00145207">
        <w:rPr>
          <w:lang w:val="en-US"/>
        </w:rPr>
        <w:t>ram.srec</w:t>
      </w:r>
      <w:proofErr w:type="spellEnd"/>
    </w:p>
    <w:p w14:paraId="300E2002" w14:textId="77777777" w:rsidR="00145207" w:rsidRPr="00145207" w:rsidRDefault="00145207" w:rsidP="00145207">
      <w:pPr>
        <w:pStyle w:val="af0"/>
        <w:rPr>
          <w:lang w:val="en-US"/>
        </w:rPr>
      </w:pPr>
      <w:proofErr w:type="spellStart"/>
      <w:r w:rsidRPr="00145207">
        <w:rPr>
          <w:lang w:val="en-US"/>
        </w:rPr>
        <w:t>ve</w:t>
      </w:r>
      <w:proofErr w:type="spellEnd"/>
      <w:r w:rsidRPr="00145207">
        <w:rPr>
          <w:lang w:val="en-US"/>
        </w:rPr>
        <w:t xml:space="preserve"> </w:t>
      </w:r>
      <w:proofErr w:type="spellStart"/>
      <w:r w:rsidRPr="00145207">
        <w:rPr>
          <w:lang w:val="en-US"/>
        </w:rPr>
        <w:t>ram.srec</w:t>
      </w:r>
      <w:proofErr w:type="spellEnd"/>
    </w:p>
    <w:p w14:paraId="28EEC392" w14:textId="77777777" w:rsidR="00145207" w:rsidRPr="00E23301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t>run</w:t>
      </w:r>
    </w:p>
    <w:p w14:paraId="6AD17F85" w14:textId="77777777" w:rsidR="004E6A49" w:rsidRPr="00E23301" w:rsidRDefault="004E6A49" w:rsidP="00145207">
      <w:pPr>
        <w:pStyle w:val="af0"/>
        <w:rPr>
          <w:lang w:val="en-US"/>
        </w:rPr>
      </w:pPr>
    </w:p>
    <w:p w14:paraId="0215F619" w14:textId="77777777" w:rsidR="00D26C58" w:rsidRPr="00E23301" w:rsidRDefault="00145207" w:rsidP="00145207">
      <w:pPr>
        <w:pStyle w:val="af0"/>
        <w:rPr>
          <w:lang w:val="en-US"/>
        </w:rPr>
      </w:pPr>
      <w:r w:rsidRPr="00145207">
        <w:lastRenderedPageBreak/>
        <w:t>Пример</w:t>
      </w:r>
      <w:r w:rsidRPr="00E23301">
        <w:rPr>
          <w:lang w:val="en-US"/>
        </w:rPr>
        <w:t xml:space="preserve"> </w:t>
      </w:r>
      <w:r w:rsidRPr="00145207">
        <w:t>команды</w:t>
      </w:r>
      <w:r w:rsidRPr="00E23301">
        <w:rPr>
          <w:lang w:val="en-US"/>
        </w:rPr>
        <w:t>: «</w:t>
      </w:r>
      <w:proofErr w:type="spellStart"/>
      <w:r w:rsidRPr="00145207">
        <w:rPr>
          <w:lang w:val="en-US"/>
        </w:rPr>
        <w:t>runfile</w:t>
      </w:r>
      <w:proofErr w:type="spellEnd"/>
      <w:r w:rsidRPr="00E23301">
        <w:rPr>
          <w:lang w:val="en-US"/>
        </w:rPr>
        <w:t xml:space="preserve"> </w:t>
      </w:r>
      <w:r w:rsidRPr="00145207">
        <w:rPr>
          <w:lang w:val="en-US"/>
        </w:rPr>
        <w:t>test</w:t>
      </w:r>
      <w:r w:rsidRPr="00E23301">
        <w:rPr>
          <w:lang w:val="en-US"/>
        </w:rPr>
        <w:t>.</w:t>
      </w:r>
      <w:r w:rsidRPr="00145207">
        <w:rPr>
          <w:lang w:val="en-US"/>
        </w:rPr>
        <w:t>txt</w:t>
      </w:r>
      <w:r w:rsidRPr="00E23301">
        <w:rPr>
          <w:lang w:val="en-US"/>
        </w:rPr>
        <w:t>»</w:t>
      </w:r>
      <w:r w:rsidR="003B2432" w:rsidRPr="00E23301">
        <w:rPr>
          <w:lang w:val="en-US"/>
        </w:rPr>
        <w:t>.</w:t>
      </w:r>
    </w:p>
    <w:p w14:paraId="1F8EDC66" w14:textId="32BC15EA" w:rsidR="00145207" w:rsidRDefault="003B2432" w:rsidP="00145207">
      <w:pPr>
        <w:pStyle w:val="af0"/>
      </w:pPr>
      <w:r>
        <w:t>В таком исполнении команды файл «</w:t>
      </w:r>
      <w:r>
        <w:rPr>
          <w:lang w:val="en-US"/>
        </w:rPr>
        <w:t>test</w:t>
      </w:r>
      <w:r w:rsidRPr="003B2432">
        <w:t>.</w:t>
      </w:r>
      <w:r>
        <w:rPr>
          <w:lang w:val="en-US"/>
        </w:rPr>
        <w:t>txt</w:t>
      </w:r>
      <w:r>
        <w:t>»</w:t>
      </w:r>
      <w:r w:rsidRPr="003B2432">
        <w:t xml:space="preserve"> </w:t>
      </w:r>
      <w:r>
        <w:t xml:space="preserve">должен располагаться в </w:t>
      </w:r>
      <w:r w:rsidR="00C56682">
        <w:t>корневой папке ПО «</w:t>
      </w:r>
      <w:r w:rsidR="00C56682" w:rsidRPr="00002101">
        <w:rPr>
          <w:lang w:val="en-US"/>
        </w:rPr>
        <w:t>GRAIP</w:t>
      </w:r>
      <w:r w:rsidR="00C56682">
        <w:t>»</w:t>
      </w:r>
      <w:r>
        <w:t>.</w:t>
      </w:r>
    </w:p>
    <w:p w14:paraId="46A9FB31" w14:textId="77777777" w:rsidR="006B1899" w:rsidRDefault="006B1899" w:rsidP="00145207">
      <w:pPr>
        <w:pStyle w:val="af0"/>
      </w:pPr>
      <w:r w:rsidRPr="006B1899">
        <w:t>Допускается сокращение имени команды до «</w:t>
      </w:r>
      <w:r w:rsidRPr="006B1899">
        <w:rPr>
          <w:lang w:val="en-US"/>
        </w:rPr>
        <w:t>rf</w:t>
      </w:r>
      <w:r w:rsidRPr="006B1899">
        <w:t>».</w:t>
      </w:r>
    </w:p>
    <w:p w14:paraId="021651E2" w14:textId="77777777" w:rsidR="00657836" w:rsidRDefault="00657836" w:rsidP="00145207">
      <w:pPr>
        <w:pStyle w:val="af0"/>
      </w:pPr>
    </w:p>
    <w:p w14:paraId="2D4FFEBB" w14:textId="551884F7" w:rsidR="00657836" w:rsidRPr="002363E3" w:rsidRDefault="004F5567" w:rsidP="002363E3">
      <w:pPr>
        <w:pStyle w:val="3"/>
      </w:pPr>
      <w:bookmarkStart w:id="166" w:name="_show_1"/>
      <w:bookmarkStart w:id="167" w:name="_Toc525646667"/>
      <w:bookmarkStart w:id="168" w:name="_Toc526922953"/>
      <w:bookmarkStart w:id="169" w:name="_Toc527445941"/>
      <w:bookmarkStart w:id="170" w:name="_Toc529369346"/>
      <w:bookmarkStart w:id="171" w:name="_Ref24536340"/>
      <w:bookmarkEnd w:id="166"/>
      <w:r>
        <w:rPr>
          <w:lang w:val="en-US"/>
        </w:rPr>
        <w:t>show</w:t>
      </w:r>
      <w:bookmarkEnd w:id="167"/>
      <w:bookmarkEnd w:id="168"/>
      <w:bookmarkEnd w:id="169"/>
      <w:bookmarkEnd w:id="170"/>
      <w:bookmarkEnd w:id="171"/>
    </w:p>
    <w:p w14:paraId="70EC052E" w14:textId="32AE0E34" w:rsidR="00657836" w:rsidRPr="002C5214" w:rsidRDefault="00657836" w:rsidP="00657836">
      <w:pPr>
        <w:pStyle w:val="af0"/>
      </w:pPr>
      <w:r w:rsidRPr="002C5214">
        <w:t>Вывод информации о блок</w:t>
      </w:r>
      <w:r w:rsidR="00A02EAF">
        <w:t>е</w:t>
      </w:r>
      <w:r w:rsidRPr="002C5214">
        <w:t>/регистр</w:t>
      </w:r>
      <w:r w:rsidR="00A02EAF">
        <w:t>ах</w:t>
      </w:r>
      <w:r w:rsidRPr="002C5214">
        <w:t xml:space="preserve"> процессора. </w:t>
      </w:r>
      <w:r>
        <w:t>Команда</w:t>
      </w:r>
      <w:r w:rsidRPr="002C5214">
        <w:t xml:space="preserve"> совершает несколько проходов по карте памяти процессора и собирает все возможные наиболее близкие совпадения. Выводится адрес, значение и полное название регистра</w:t>
      </w:r>
      <w:r w:rsidR="00A02EAF">
        <w:t>(-</w:t>
      </w:r>
      <w:proofErr w:type="spellStart"/>
      <w:r w:rsidRPr="002C5214">
        <w:t>ов</w:t>
      </w:r>
      <w:proofErr w:type="spellEnd"/>
      <w:r w:rsidR="00A02EAF">
        <w:t>)</w:t>
      </w:r>
      <w:r w:rsidRPr="002C5214">
        <w:t xml:space="preserve">. При выполнении </w:t>
      </w:r>
      <w:r>
        <w:t>команды</w:t>
      </w:r>
      <w:r w:rsidRPr="002C5214">
        <w:t xml:space="preserve"> без аргументов выводится список всех доступных модулей процессора.</w:t>
      </w:r>
    </w:p>
    <w:p w14:paraId="298F9DDD" w14:textId="7E312AD8" w:rsidR="00657836" w:rsidRPr="002C5214" w:rsidRDefault="00657836" w:rsidP="00657836">
      <w:pPr>
        <w:pStyle w:val="af0"/>
      </w:pPr>
      <w:r w:rsidRPr="002C5214">
        <w:t xml:space="preserve">Формат команды: </w:t>
      </w:r>
      <w:r w:rsidRPr="00E83E30">
        <w:rPr>
          <w:lang w:val="en-US"/>
        </w:rPr>
        <w:t>show</w:t>
      </w:r>
      <w:r w:rsidRPr="002C5214">
        <w:t xml:space="preserve"> </w:t>
      </w:r>
      <w:r w:rsidR="00DE215D" w:rsidRPr="00DE215D">
        <w:t>&lt;</w:t>
      </w:r>
      <w:r w:rsidRPr="002C5214">
        <w:t>название регистра/блока</w:t>
      </w:r>
      <w:r w:rsidR="00DE215D" w:rsidRPr="00DE215D">
        <w:t>&gt;</w:t>
      </w:r>
      <w:r w:rsidRPr="002C5214">
        <w:t>.</w:t>
      </w:r>
    </w:p>
    <w:p w14:paraId="05A7ED59" w14:textId="77777777" w:rsidR="0028182A" w:rsidRDefault="00657836" w:rsidP="00657836">
      <w:pPr>
        <w:pStyle w:val="af0"/>
      </w:pPr>
      <w:r w:rsidRPr="002C5214">
        <w:t>Пример</w:t>
      </w:r>
      <w:r w:rsidR="0028182A">
        <w:t>ы</w:t>
      </w:r>
      <w:r w:rsidRPr="002C5214">
        <w:t xml:space="preserve"> команды:</w:t>
      </w:r>
    </w:p>
    <w:p w14:paraId="16491C71" w14:textId="3B16B5DD" w:rsidR="00657836" w:rsidRPr="002C5214" w:rsidRDefault="00657836" w:rsidP="00657836">
      <w:pPr>
        <w:pStyle w:val="af0"/>
      </w:pPr>
      <w:r w:rsidRPr="00E37C72">
        <w:t>«</w:t>
      </w:r>
      <w:r w:rsidRPr="00E83E30">
        <w:rPr>
          <w:lang w:val="en-US"/>
        </w:rPr>
        <w:t>show</w:t>
      </w:r>
      <w:r w:rsidRPr="00E37C72">
        <w:t xml:space="preserve"> </w:t>
      </w:r>
      <w:proofErr w:type="spellStart"/>
      <w:r w:rsidRPr="00E83E30">
        <w:rPr>
          <w:lang w:val="en-US"/>
        </w:rPr>
        <w:t>dsu</w:t>
      </w:r>
      <w:proofErr w:type="spellEnd"/>
      <w:r w:rsidRPr="00E37C72">
        <w:t>»</w:t>
      </w:r>
      <w:r w:rsidRPr="002C5214">
        <w:t xml:space="preserve"> </w:t>
      </w:r>
      <w:r w:rsidR="00480E63">
        <w:t>–</w:t>
      </w:r>
      <w:r w:rsidRPr="002C5214">
        <w:t xml:space="preserve"> выводится вся информация о регистрах модуля </w:t>
      </w:r>
      <w:r w:rsidR="00036E84" w:rsidRPr="00036E84">
        <w:rPr>
          <w:lang w:val="en-US"/>
        </w:rPr>
        <w:t>DSU</w:t>
      </w:r>
      <w:r w:rsidRPr="002C5214">
        <w:t>.</w:t>
      </w:r>
    </w:p>
    <w:p w14:paraId="0DD4DBDE" w14:textId="7A4F4F61" w:rsidR="00657836" w:rsidRDefault="00657836" w:rsidP="00657836">
      <w:pPr>
        <w:pStyle w:val="af0"/>
      </w:pPr>
      <w:r w:rsidRPr="00E37C72">
        <w:t>«</w:t>
      </w:r>
      <w:r w:rsidRPr="00E83E30">
        <w:rPr>
          <w:lang w:val="en-US"/>
        </w:rPr>
        <w:t>show</w:t>
      </w:r>
      <w:r w:rsidRPr="00E37C72">
        <w:t xml:space="preserve"> </w:t>
      </w:r>
      <w:r w:rsidRPr="00E83E30">
        <w:rPr>
          <w:lang w:val="en-US"/>
        </w:rPr>
        <w:t>status</w:t>
      </w:r>
      <w:r w:rsidRPr="00E37C72">
        <w:t xml:space="preserve">» </w:t>
      </w:r>
      <w:r w:rsidR="00480E63">
        <w:t>–</w:t>
      </w:r>
      <w:r w:rsidRPr="00E37C72">
        <w:t xml:space="preserve"> выводится</w:t>
      </w:r>
      <w:r w:rsidRPr="002C5214">
        <w:t xml:space="preserve"> информация о</w:t>
      </w:r>
      <w:r w:rsidR="00A02EAF">
        <w:t>бо</w:t>
      </w:r>
      <w:r w:rsidRPr="002C5214">
        <w:t xml:space="preserve"> всех регистрах, содержащих </w:t>
      </w:r>
      <w:r w:rsidR="00F44A1D">
        <w:t xml:space="preserve">слово </w:t>
      </w:r>
      <w:r w:rsidRPr="002C5214">
        <w:t>«</w:t>
      </w:r>
      <w:r w:rsidR="00036E84" w:rsidRPr="00036E84">
        <w:rPr>
          <w:lang w:val="en-US"/>
        </w:rPr>
        <w:t>status</w:t>
      </w:r>
      <w:r w:rsidRPr="002C5214">
        <w:t>» в названии.</w:t>
      </w:r>
    </w:p>
    <w:p w14:paraId="4FA5255D" w14:textId="77777777" w:rsidR="00476A10" w:rsidRDefault="00476A10" w:rsidP="00657836">
      <w:pPr>
        <w:pStyle w:val="af0"/>
      </w:pPr>
    </w:p>
    <w:p w14:paraId="20233B11" w14:textId="012C9748" w:rsidR="00476A10" w:rsidRPr="00476A10" w:rsidRDefault="00476A10" w:rsidP="00476A10">
      <w:pPr>
        <w:pStyle w:val="3"/>
      </w:pPr>
      <w:bookmarkStart w:id="172" w:name="_sdclk"/>
      <w:bookmarkEnd w:id="172"/>
      <w:proofErr w:type="spellStart"/>
      <w:r>
        <w:rPr>
          <w:lang w:val="en-US"/>
        </w:rPr>
        <w:t>sdclk</w:t>
      </w:r>
      <w:proofErr w:type="spellEnd"/>
    </w:p>
    <w:p w14:paraId="24D97BC8" w14:textId="175BA33A" w:rsidR="00476A10" w:rsidRPr="00D85E83" w:rsidRDefault="00476A10" w:rsidP="00476A10">
      <w:pPr>
        <w:pStyle w:val="af0"/>
        <w:rPr>
          <w:lang w:val="en-US"/>
        </w:rPr>
      </w:pPr>
      <w:r>
        <w:t>П</w:t>
      </w:r>
      <w:r w:rsidRPr="00476A10">
        <w:t>одбор параметра задержки сигнала SDCLK.</w:t>
      </w:r>
      <w:r>
        <w:t xml:space="preserve"> </w:t>
      </w:r>
      <w:r w:rsidR="00D85E83">
        <w:t xml:space="preserve">Команда актуальна только для процессора </w:t>
      </w:r>
      <w:r w:rsidR="00D85E83" w:rsidRPr="00D85E83">
        <w:t>1906BM016</w:t>
      </w:r>
      <w:r w:rsidR="00D85E83">
        <w:t xml:space="preserve">. </w:t>
      </w:r>
      <w:r>
        <w:t>Запись подобранного параметра в регистр</w:t>
      </w:r>
      <w:r w:rsidR="00D85E83">
        <w:t xml:space="preserve"> </w:t>
      </w:r>
      <w:proofErr w:type="spellStart"/>
      <w:r w:rsidR="00D85E83">
        <w:rPr>
          <w:lang w:val="en-US"/>
        </w:rPr>
        <w:t>sdclk</w:t>
      </w:r>
      <w:proofErr w:type="spellEnd"/>
      <w:r w:rsidR="00D85E83" w:rsidRPr="00D85E83">
        <w:t xml:space="preserve"> </w:t>
      </w:r>
      <w:r w:rsidR="00D85E83">
        <w:t xml:space="preserve">не производится. Данная команда может быть выполнена только после инициализации </w:t>
      </w:r>
      <w:r w:rsidR="00D85E83">
        <w:rPr>
          <w:lang w:val="en-US"/>
        </w:rPr>
        <w:t>SDRAM.</w:t>
      </w:r>
    </w:p>
    <w:p w14:paraId="4C8B8968" w14:textId="2C070863" w:rsidR="00476A10" w:rsidRDefault="00476A10" w:rsidP="00476A10">
      <w:pPr>
        <w:pStyle w:val="af0"/>
      </w:pPr>
      <w:r w:rsidRPr="002C5214">
        <w:t xml:space="preserve">Формат команды: </w:t>
      </w:r>
      <w:proofErr w:type="spellStart"/>
      <w:r>
        <w:rPr>
          <w:lang w:val="en-US"/>
        </w:rPr>
        <w:t>sdclk</w:t>
      </w:r>
      <w:proofErr w:type="spellEnd"/>
      <w:r w:rsidRPr="002C5214">
        <w:t>.</w:t>
      </w:r>
    </w:p>
    <w:p w14:paraId="3A038BB2" w14:textId="77777777" w:rsidR="00657836" w:rsidRPr="003B2432" w:rsidRDefault="00657836" w:rsidP="00145207">
      <w:pPr>
        <w:pStyle w:val="af0"/>
      </w:pPr>
    </w:p>
    <w:p w14:paraId="35130069" w14:textId="274A11D5" w:rsidR="00446947" w:rsidRPr="002363E3" w:rsidRDefault="004F5567" w:rsidP="002363E3">
      <w:pPr>
        <w:pStyle w:val="3"/>
      </w:pPr>
      <w:bookmarkStart w:id="173" w:name="_sdram_init"/>
      <w:bookmarkStart w:id="174" w:name="_Toc527445942"/>
      <w:bookmarkStart w:id="175" w:name="_Toc529369347"/>
      <w:bookmarkStart w:id="176" w:name="_Ref24536361"/>
      <w:bookmarkEnd w:id="173"/>
      <w:proofErr w:type="spellStart"/>
      <w:r>
        <w:rPr>
          <w:lang w:val="en-US"/>
        </w:rPr>
        <w:t>sdram</w:t>
      </w:r>
      <w:proofErr w:type="spellEnd"/>
      <w:r w:rsidRPr="007D1EAD">
        <w:t xml:space="preserve"> </w:t>
      </w:r>
      <w:proofErr w:type="spellStart"/>
      <w:r>
        <w:rPr>
          <w:lang w:val="en-US"/>
        </w:rPr>
        <w:t>init</w:t>
      </w:r>
      <w:bookmarkEnd w:id="174"/>
      <w:bookmarkEnd w:id="175"/>
      <w:bookmarkEnd w:id="176"/>
      <w:proofErr w:type="spellEnd"/>
    </w:p>
    <w:p w14:paraId="35038055" w14:textId="77777777" w:rsidR="00446947" w:rsidRDefault="007F5685" w:rsidP="00145207">
      <w:pPr>
        <w:pStyle w:val="af0"/>
      </w:pPr>
      <w:r w:rsidRPr="007F5685">
        <w:t>Инициали</w:t>
      </w:r>
      <w:r>
        <w:t>за</w:t>
      </w:r>
      <w:r w:rsidRPr="007F5685">
        <w:t>ция</w:t>
      </w:r>
      <w:r>
        <w:t xml:space="preserve"> процессора для работы с памятью </w:t>
      </w:r>
      <w:r>
        <w:rPr>
          <w:lang w:val="en-US"/>
        </w:rPr>
        <w:t>SDRAM</w:t>
      </w:r>
      <w:r w:rsidR="00B225E2">
        <w:t>.</w:t>
      </w:r>
    </w:p>
    <w:p w14:paraId="23F7992E" w14:textId="77777777" w:rsidR="00EE1A1B" w:rsidRDefault="00EE1A1B" w:rsidP="00145207">
      <w:pPr>
        <w:pStyle w:val="af0"/>
      </w:pPr>
    </w:p>
    <w:p w14:paraId="70E6D154" w14:textId="31A08B69" w:rsidR="00B225E2" w:rsidRPr="002363E3" w:rsidRDefault="004F5567" w:rsidP="002363E3">
      <w:pPr>
        <w:pStyle w:val="3"/>
      </w:pPr>
      <w:bookmarkStart w:id="177" w:name="_show"/>
      <w:bookmarkStart w:id="178" w:name="_sram_init"/>
      <w:bookmarkStart w:id="179" w:name="_Toc527445943"/>
      <w:bookmarkStart w:id="180" w:name="_Toc529369348"/>
      <w:bookmarkStart w:id="181" w:name="_Ref24536376"/>
      <w:bookmarkStart w:id="182" w:name="_Toc494378444"/>
      <w:bookmarkEnd w:id="177"/>
      <w:bookmarkEnd w:id="178"/>
      <w:proofErr w:type="spellStart"/>
      <w:r>
        <w:rPr>
          <w:lang w:val="en-US"/>
        </w:rPr>
        <w:t>sram</w:t>
      </w:r>
      <w:proofErr w:type="spellEnd"/>
      <w:r w:rsidRPr="007D1EAD">
        <w:t xml:space="preserve"> </w:t>
      </w:r>
      <w:proofErr w:type="spellStart"/>
      <w:r>
        <w:rPr>
          <w:lang w:val="en-US"/>
        </w:rPr>
        <w:t>init</w:t>
      </w:r>
      <w:bookmarkEnd w:id="179"/>
      <w:bookmarkEnd w:id="180"/>
      <w:bookmarkEnd w:id="181"/>
      <w:proofErr w:type="spellEnd"/>
    </w:p>
    <w:p w14:paraId="61F97EEC" w14:textId="77777777" w:rsidR="00B225E2" w:rsidRDefault="00321DF9" w:rsidP="00095AC1">
      <w:pPr>
        <w:pStyle w:val="af0"/>
      </w:pPr>
      <w:r w:rsidRPr="007F5685">
        <w:t>Инициали</w:t>
      </w:r>
      <w:r>
        <w:t>за</w:t>
      </w:r>
      <w:r w:rsidRPr="007F5685">
        <w:t>ция</w:t>
      </w:r>
      <w:r>
        <w:t xml:space="preserve"> процессора для работы с памятью </w:t>
      </w:r>
      <w:r>
        <w:rPr>
          <w:lang w:val="en-US"/>
        </w:rPr>
        <w:t>SRAM</w:t>
      </w:r>
      <w:r>
        <w:t>.</w:t>
      </w:r>
    </w:p>
    <w:p w14:paraId="3B8703DE" w14:textId="77777777" w:rsidR="00B225E2" w:rsidRPr="00095AC1" w:rsidRDefault="00B225E2" w:rsidP="00095AC1">
      <w:pPr>
        <w:pStyle w:val="af0"/>
      </w:pPr>
    </w:p>
    <w:p w14:paraId="45AC3736" w14:textId="0DF7823F" w:rsidR="0076317A" w:rsidRPr="002363E3" w:rsidRDefault="004F5567" w:rsidP="002363E3">
      <w:pPr>
        <w:pStyle w:val="3"/>
      </w:pPr>
      <w:bookmarkStart w:id="183" w:name="_stack"/>
      <w:bookmarkStart w:id="184" w:name="_Toc525646668"/>
      <w:bookmarkStart w:id="185" w:name="_Toc526922954"/>
      <w:bookmarkStart w:id="186" w:name="_Toc527445944"/>
      <w:bookmarkStart w:id="187" w:name="_Toc529369349"/>
      <w:bookmarkStart w:id="188" w:name="_Ref24536389"/>
      <w:bookmarkEnd w:id="182"/>
      <w:bookmarkEnd w:id="183"/>
      <w:r>
        <w:rPr>
          <w:lang w:val="en-US"/>
        </w:rPr>
        <w:t>stack</w:t>
      </w:r>
      <w:bookmarkEnd w:id="184"/>
      <w:bookmarkEnd w:id="185"/>
      <w:bookmarkEnd w:id="186"/>
      <w:bookmarkEnd w:id="187"/>
      <w:bookmarkEnd w:id="188"/>
    </w:p>
    <w:p w14:paraId="7ACEEB1B" w14:textId="259BDEED" w:rsidR="0076317A" w:rsidRPr="00DE215D" w:rsidRDefault="00A02EAF" w:rsidP="0076317A">
      <w:pPr>
        <w:pStyle w:val="af0"/>
      </w:pPr>
      <w:r w:rsidRPr="00095AC1">
        <w:t>Установка</w:t>
      </w:r>
      <w:r>
        <w:t>/</w:t>
      </w:r>
      <w:r w:rsidRPr="00095AC1">
        <w:t xml:space="preserve">вывод </w:t>
      </w:r>
      <w:r>
        <w:t>значения указателя вершины</w:t>
      </w:r>
      <w:r w:rsidRPr="00095AC1">
        <w:t xml:space="preserve"> стека</w:t>
      </w:r>
      <w:r w:rsidR="0076317A" w:rsidRPr="00095AC1">
        <w:t>.</w:t>
      </w:r>
    </w:p>
    <w:p w14:paraId="6F1E5880" w14:textId="2B72580E" w:rsidR="0076317A" w:rsidRDefault="0076317A" w:rsidP="0076317A">
      <w:pPr>
        <w:pStyle w:val="af0"/>
      </w:pPr>
      <w:r w:rsidRPr="00095AC1">
        <w:t xml:space="preserve">Формат команды: </w:t>
      </w:r>
      <w:r w:rsidRPr="00095AC1">
        <w:rPr>
          <w:lang w:val="en-US"/>
        </w:rPr>
        <w:t>stack</w:t>
      </w:r>
      <w:r w:rsidRPr="00095AC1">
        <w:t xml:space="preserve"> </w:t>
      </w:r>
      <w:r w:rsidR="00DE215D" w:rsidRPr="00DE215D">
        <w:t>&lt;</w:t>
      </w:r>
      <w:r w:rsidRPr="00095AC1">
        <w:t xml:space="preserve">адрес </w:t>
      </w:r>
      <w:r w:rsidR="00DE215D">
        <w:t xml:space="preserve">вершины </w:t>
      </w:r>
      <w:r w:rsidRPr="00095AC1">
        <w:t>стека</w:t>
      </w:r>
      <w:r w:rsidR="00DE215D" w:rsidRPr="00DE215D">
        <w:t>&gt;</w:t>
      </w:r>
      <w:r w:rsidRPr="00095AC1">
        <w:t>.</w:t>
      </w:r>
    </w:p>
    <w:p w14:paraId="46501CD1" w14:textId="29CDE0FB" w:rsidR="00DE215D" w:rsidRPr="00095AC1" w:rsidRDefault="00DE215D" w:rsidP="0076317A">
      <w:pPr>
        <w:pStyle w:val="af0"/>
      </w:pPr>
      <w:r>
        <w:t xml:space="preserve">Выполнение команды эквивалентно установке значения регистра </w:t>
      </w:r>
      <w:r>
        <w:rPr>
          <w:lang w:val="en-US"/>
        </w:rPr>
        <w:t>o</w:t>
      </w:r>
      <w:r w:rsidR="00036E84" w:rsidRPr="00036E84">
        <w:t>6</w:t>
      </w:r>
      <w:r w:rsidRPr="00DE215D">
        <w:t xml:space="preserve"> (</w:t>
      </w:r>
      <w:proofErr w:type="spellStart"/>
      <w:r>
        <w:rPr>
          <w:lang w:val="en-US"/>
        </w:rPr>
        <w:t>sp</w:t>
      </w:r>
      <w:proofErr w:type="spellEnd"/>
      <w:r w:rsidRPr="00DE215D">
        <w:t xml:space="preserve">) текущего </w:t>
      </w:r>
      <w:r>
        <w:t>окна («</w:t>
      </w:r>
      <w:r>
        <w:rPr>
          <w:lang w:val="en-US"/>
        </w:rPr>
        <w:t>reg</w:t>
      </w:r>
      <w:r w:rsidRPr="00DE215D">
        <w:t xml:space="preserve"> </w:t>
      </w:r>
      <w:proofErr w:type="spellStart"/>
      <w:r>
        <w:rPr>
          <w:lang w:val="en-US"/>
        </w:rPr>
        <w:t>sp</w:t>
      </w:r>
      <w:proofErr w:type="spellEnd"/>
      <w:r w:rsidRPr="00DE215D">
        <w:t xml:space="preserve"> &lt;</w:t>
      </w:r>
      <w:r>
        <w:t>адрес вершины стека</w:t>
      </w:r>
      <w:r w:rsidRPr="00DE215D">
        <w:t>&gt;</w:t>
      </w:r>
      <w:r>
        <w:t>» или «</w:t>
      </w:r>
      <w:r>
        <w:rPr>
          <w:lang w:val="en-US"/>
        </w:rPr>
        <w:t>reg</w:t>
      </w:r>
      <w:r w:rsidRPr="00DE215D">
        <w:t xml:space="preserve"> </w:t>
      </w:r>
      <w:r>
        <w:rPr>
          <w:lang w:val="en-US"/>
        </w:rPr>
        <w:t>o</w:t>
      </w:r>
      <w:r w:rsidR="00036E84" w:rsidRPr="00036E84">
        <w:t>6</w:t>
      </w:r>
      <w:r w:rsidRPr="00DE215D">
        <w:t xml:space="preserve"> &lt;</w:t>
      </w:r>
      <w:r>
        <w:t>адрес вершины стека</w:t>
      </w:r>
      <w:r w:rsidRPr="00DE215D">
        <w:t>&gt;</w:t>
      </w:r>
      <w:r>
        <w:t>»).</w:t>
      </w:r>
    </w:p>
    <w:p w14:paraId="7A3623B4" w14:textId="74A17BA9" w:rsidR="0076317A" w:rsidRPr="00095AC1" w:rsidRDefault="0076317A" w:rsidP="0076317A">
      <w:pPr>
        <w:pStyle w:val="af0"/>
      </w:pPr>
      <w:r w:rsidRPr="00095AC1">
        <w:t>Пример команды</w:t>
      </w:r>
      <w:r w:rsidRPr="0076317A">
        <w:t xml:space="preserve"> установки</w:t>
      </w:r>
      <w:r>
        <w:t xml:space="preserve"> начального адреса</w:t>
      </w:r>
      <w:r w:rsidRPr="0076317A">
        <w:t xml:space="preserve"> стека</w:t>
      </w:r>
      <w:r w:rsidRPr="00095AC1">
        <w:t>: «</w:t>
      </w:r>
      <w:r w:rsidRPr="00095AC1">
        <w:rPr>
          <w:lang w:val="en-US"/>
        </w:rPr>
        <w:t>stack</w:t>
      </w:r>
      <w:r w:rsidRPr="00095AC1">
        <w:t xml:space="preserve"> </w:t>
      </w:r>
      <w:r w:rsidR="00C25D3B" w:rsidRPr="00036E84">
        <w:t>0</w:t>
      </w:r>
      <w:r w:rsidR="00C25D3B" w:rsidRPr="00036E84">
        <w:rPr>
          <w:lang w:val="en-US"/>
        </w:rPr>
        <w:t>x</w:t>
      </w:r>
      <w:r w:rsidR="00C25D3B" w:rsidRPr="00036E84">
        <w:t>40</w:t>
      </w:r>
      <w:proofErr w:type="spellStart"/>
      <w:r w:rsidR="00C25D3B" w:rsidRPr="00095AC1">
        <w:rPr>
          <w:lang w:val="en-US"/>
        </w:rPr>
        <w:t>fffff</w:t>
      </w:r>
      <w:r w:rsidR="0096508A">
        <w:rPr>
          <w:lang w:val="en-US"/>
        </w:rPr>
        <w:t>c</w:t>
      </w:r>
      <w:proofErr w:type="spellEnd"/>
      <w:r w:rsidR="0028182A">
        <w:t>».</w:t>
      </w:r>
    </w:p>
    <w:p w14:paraId="0A049E50" w14:textId="7211F16F" w:rsidR="0076317A" w:rsidRPr="00095AC1" w:rsidRDefault="0076317A" w:rsidP="0076317A">
      <w:pPr>
        <w:pStyle w:val="af0"/>
      </w:pPr>
      <w:r w:rsidRPr="00095AC1">
        <w:t xml:space="preserve">При выполнении команды без аргумента будет </w:t>
      </w:r>
      <w:r w:rsidR="00F44A1D">
        <w:t>выведено значение указателя вершины стека текущего регистрового окна</w:t>
      </w:r>
      <w:r w:rsidRPr="00095AC1">
        <w:t>.</w:t>
      </w:r>
    </w:p>
    <w:p w14:paraId="6E3A2885" w14:textId="77777777" w:rsidR="002C5214" w:rsidRDefault="002C5214" w:rsidP="002C5214">
      <w:pPr>
        <w:pStyle w:val="af0"/>
      </w:pPr>
    </w:p>
    <w:p w14:paraId="48315EC4" w14:textId="5CD42DE2" w:rsidR="002C5214" w:rsidRPr="002363E3" w:rsidRDefault="004F5567" w:rsidP="002363E3">
      <w:pPr>
        <w:pStyle w:val="3"/>
      </w:pPr>
      <w:bookmarkStart w:id="189" w:name="_step"/>
      <w:bookmarkStart w:id="190" w:name="_Toc494378445"/>
      <w:bookmarkStart w:id="191" w:name="_Toc525646669"/>
      <w:bookmarkStart w:id="192" w:name="_Toc526922955"/>
      <w:bookmarkStart w:id="193" w:name="_Toc527445945"/>
      <w:bookmarkStart w:id="194" w:name="_Toc529369350"/>
      <w:bookmarkStart w:id="195" w:name="_Ref24536400"/>
      <w:bookmarkEnd w:id="189"/>
      <w:r>
        <w:rPr>
          <w:lang w:val="en-US"/>
        </w:rPr>
        <w:t>step</w:t>
      </w:r>
      <w:bookmarkEnd w:id="190"/>
      <w:bookmarkEnd w:id="191"/>
      <w:bookmarkEnd w:id="192"/>
      <w:bookmarkEnd w:id="193"/>
      <w:bookmarkEnd w:id="194"/>
      <w:bookmarkEnd w:id="195"/>
    </w:p>
    <w:p w14:paraId="290D6723" w14:textId="73C14A10" w:rsidR="002C5214" w:rsidRPr="002C5214" w:rsidRDefault="00972F82" w:rsidP="002C5214">
      <w:pPr>
        <w:pStyle w:val="af0"/>
      </w:pPr>
      <w:r>
        <w:t>Заставить процессор выполнить одну инструкцию – шаг, либо последовательность таких шагов. После выполнения требуемого количества шагов процессор возвращается в режим отладки, управление передается пользователю.</w:t>
      </w:r>
    </w:p>
    <w:p w14:paraId="023A6CB4" w14:textId="6B3BB297" w:rsidR="002C5214" w:rsidRPr="002C5214" w:rsidRDefault="002C5214" w:rsidP="002C5214">
      <w:pPr>
        <w:pStyle w:val="af0"/>
      </w:pPr>
      <w:r w:rsidRPr="002C5214">
        <w:t xml:space="preserve">Формат команды: </w:t>
      </w:r>
      <w:r w:rsidR="00036E84" w:rsidRPr="00036E84">
        <w:rPr>
          <w:lang w:val="en-US"/>
        </w:rPr>
        <w:t>step</w:t>
      </w:r>
      <w:r w:rsidRPr="002C5214">
        <w:t xml:space="preserve"> </w:t>
      </w:r>
      <w:r w:rsidR="00DE215D" w:rsidRPr="00DE215D">
        <w:t>&lt;</w:t>
      </w:r>
      <w:r w:rsidRPr="002C5214">
        <w:t>количество шагов</w:t>
      </w:r>
      <w:r w:rsidR="00DE215D" w:rsidRPr="00DE215D">
        <w:t>&gt;</w:t>
      </w:r>
      <w:r w:rsidRPr="002C5214">
        <w:t>.</w:t>
      </w:r>
    </w:p>
    <w:p w14:paraId="1668F7B4" w14:textId="77777777" w:rsidR="002C5214" w:rsidRPr="002C5214" w:rsidRDefault="002C5214" w:rsidP="002C5214">
      <w:pPr>
        <w:pStyle w:val="af0"/>
      </w:pPr>
      <w:r w:rsidRPr="002C5214">
        <w:t>По умолчанию программа делает один шаг.</w:t>
      </w:r>
    </w:p>
    <w:p w14:paraId="53F384B7" w14:textId="6B20E131" w:rsidR="002C5214" w:rsidRDefault="002C5214" w:rsidP="002C5214">
      <w:pPr>
        <w:pStyle w:val="af0"/>
      </w:pPr>
      <w:r w:rsidRPr="002C5214">
        <w:t>Пример команды: «</w:t>
      </w:r>
      <w:r w:rsidR="00036E84" w:rsidRPr="00036E84">
        <w:rPr>
          <w:lang w:val="en-US"/>
        </w:rPr>
        <w:t>step</w:t>
      </w:r>
      <w:r w:rsidRPr="002C5214">
        <w:t xml:space="preserve"> </w:t>
      </w:r>
      <w:r w:rsidR="00036E84" w:rsidRPr="00036E84">
        <w:t>3</w:t>
      </w:r>
      <w:r w:rsidRPr="002C5214">
        <w:t>».</w:t>
      </w:r>
    </w:p>
    <w:p w14:paraId="40374688" w14:textId="047CEF88" w:rsidR="002C5214" w:rsidRDefault="002C5214" w:rsidP="002C5214">
      <w:pPr>
        <w:pStyle w:val="af0"/>
      </w:pPr>
    </w:p>
    <w:p w14:paraId="475DD254" w14:textId="187C2C62" w:rsidR="00443BD8" w:rsidRPr="00862B05" w:rsidRDefault="004F5567" w:rsidP="00862B05">
      <w:pPr>
        <w:pStyle w:val="3"/>
      </w:pPr>
      <w:bookmarkStart w:id="196" w:name="_tmode"/>
      <w:bookmarkStart w:id="197" w:name="_Ref1383672"/>
      <w:bookmarkEnd w:id="196"/>
      <w:proofErr w:type="spellStart"/>
      <w:r>
        <w:rPr>
          <w:lang w:val="en-US"/>
        </w:rPr>
        <w:t>tmode</w:t>
      </w:r>
      <w:bookmarkEnd w:id="197"/>
      <w:proofErr w:type="spellEnd"/>
    </w:p>
    <w:p w14:paraId="755ACAE9" w14:textId="2661E14C" w:rsidR="00443BD8" w:rsidRPr="00EA2854" w:rsidRDefault="00890BA5" w:rsidP="00862B05">
      <w:pPr>
        <w:pStyle w:val="af0"/>
      </w:pPr>
      <w:r w:rsidRPr="00EA2854">
        <w:t>Группа команд выбора режима работы буферов трассировки</w:t>
      </w:r>
      <w:r w:rsidR="00443BD8" w:rsidRPr="00EA2854">
        <w:t>.</w:t>
      </w:r>
    </w:p>
    <w:p w14:paraId="37274A26" w14:textId="2F8FDA32" w:rsidR="00443BD8" w:rsidRPr="00002101" w:rsidRDefault="008364DB" w:rsidP="00443BD8">
      <w:pPr>
        <w:pStyle w:val="af0"/>
      </w:pPr>
      <w:r>
        <w:t>Набор представленных команд</w:t>
      </w:r>
      <w:r w:rsidR="00443BD8" w:rsidRPr="00002101">
        <w:t>:</w:t>
      </w:r>
    </w:p>
    <w:p w14:paraId="7954773B" w14:textId="59434278" w:rsidR="00443BD8" w:rsidRDefault="00BB5757" w:rsidP="00443BD8">
      <w:pPr>
        <w:pStyle w:val="af0"/>
      </w:pPr>
      <w:proofErr w:type="spellStart"/>
      <w:r>
        <w:rPr>
          <w:b/>
          <w:lang w:val="en-US"/>
        </w:rPr>
        <w:t>tmode</w:t>
      </w:r>
      <w:proofErr w:type="spellEnd"/>
      <w:r w:rsidR="00972F82">
        <w:rPr>
          <w:b/>
        </w:rPr>
        <w:t xml:space="preserve"> </w:t>
      </w:r>
      <w:r w:rsidR="00443BD8" w:rsidRPr="00C94ABE">
        <w:t>– вывод информации</w:t>
      </w:r>
      <w:r w:rsidR="00443BD8">
        <w:t xml:space="preserve"> </w:t>
      </w:r>
      <w:r w:rsidR="00F55178">
        <w:t>о текущем режиме трассировки</w:t>
      </w:r>
      <w:r w:rsidR="00443BD8">
        <w:t>.</w:t>
      </w:r>
    </w:p>
    <w:p w14:paraId="4C26B230" w14:textId="533F21F4" w:rsidR="00ED4FC4" w:rsidRPr="00890BA5" w:rsidRDefault="0041068E" w:rsidP="00ED4FC4">
      <w:pPr>
        <w:pStyle w:val="af0"/>
      </w:pPr>
      <w:proofErr w:type="spellStart"/>
      <w:r>
        <w:rPr>
          <w:b/>
          <w:lang w:val="en-US"/>
        </w:rPr>
        <w:t>tmode</w:t>
      </w:r>
      <w:proofErr w:type="spellEnd"/>
      <w:r w:rsidR="008364DB">
        <w:rPr>
          <w:b/>
        </w:rPr>
        <w:t> </w:t>
      </w:r>
      <w:r>
        <w:rPr>
          <w:b/>
          <w:lang w:val="en-US"/>
        </w:rPr>
        <w:t>none</w:t>
      </w:r>
      <w:r w:rsidR="00AB6DE5">
        <w:rPr>
          <w:b/>
        </w:rPr>
        <w:t xml:space="preserve"> </w:t>
      </w:r>
      <w:r w:rsidR="00AB6DE5" w:rsidRPr="00C94ABE">
        <w:t xml:space="preserve">– </w:t>
      </w:r>
      <w:r w:rsidR="00ED4FC4">
        <w:t xml:space="preserve">выключение как трассировки </w:t>
      </w:r>
      <w:r w:rsidR="00B07BC3">
        <w:t>буфера</w:t>
      </w:r>
      <w:r w:rsidR="00ED4FC4">
        <w:t xml:space="preserve"> </w:t>
      </w:r>
      <w:r w:rsidR="00ED4FC4">
        <w:rPr>
          <w:lang w:val="en-US"/>
        </w:rPr>
        <w:t>AHB</w:t>
      </w:r>
      <w:r w:rsidR="00ED4FC4">
        <w:t>, так и буфера инструкций.</w:t>
      </w:r>
      <w:r w:rsidR="009D1BCF">
        <w:t xml:space="preserve"> </w:t>
      </w:r>
      <w:r w:rsidR="00C549F2">
        <w:t>Команда эквивалентна выполнению</w:t>
      </w:r>
      <w:r w:rsidR="00890BA5">
        <w:t xml:space="preserve"> пары команд</w:t>
      </w:r>
      <w:r w:rsidR="009D1BCF" w:rsidRPr="00890BA5">
        <w:t xml:space="preserve"> «</w:t>
      </w:r>
      <w:proofErr w:type="spellStart"/>
      <w:r w:rsidR="009D1BCF" w:rsidRPr="009D1BCF">
        <w:rPr>
          <w:lang w:val="en-US"/>
        </w:rPr>
        <w:t>tmode</w:t>
      </w:r>
      <w:proofErr w:type="spellEnd"/>
      <w:r w:rsidR="009D1BCF" w:rsidRPr="00890BA5">
        <w:t xml:space="preserve"> </w:t>
      </w:r>
      <w:proofErr w:type="spellStart"/>
      <w:r w:rsidR="009D1BCF" w:rsidRPr="009D1BCF">
        <w:rPr>
          <w:lang w:val="en-US"/>
        </w:rPr>
        <w:t>ahb</w:t>
      </w:r>
      <w:proofErr w:type="spellEnd"/>
      <w:r w:rsidR="009D1BCF" w:rsidRPr="00890BA5">
        <w:t xml:space="preserve"> </w:t>
      </w:r>
      <w:r w:rsidR="009D1BCF" w:rsidRPr="009D1BCF">
        <w:rPr>
          <w:lang w:val="en-US"/>
        </w:rPr>
        <w:t>false</w:t>
      </w:r>
      <w:r w:rsidR="009D1BCF" w:rsidRPr="00890BA5">
        <w:t xml:space="preserve">», </w:t>
      </w:r>
      <w:r w:rsidR="00890BA5">
        <w:t>«</w:t>
      </w:r>
      <w:proofErr w:type="spellStart"/>
      <w:r w:rsidR="009D1BCF" w:rsidRPr="009D1BCF">
        <w:rPr>
          <w:lang w:val="en-US"/>
        </w:rPr>
        <w:t>tmode</w:t>
      </w:r>
      <w:proofErr w:type="spellEnd"/>
      <w:r w:rsidR="009D1BCF" w:rsidRPr="00890BA5">
        <w:t xml:space="preserve"> </w:t>
      </w:r>
      <w:r w:rsidR="009D1BCF" w:rsidRPr="009D1BCF">
        <w:rPr>
          <w:lang w:val="en-US"/>
        </w:rPr>
        <w:t>proc</w:t>
      </w:r>
      <w:r w:rsidR="009D1BCF" w:rsidRPr="00890BA5">
        <w:t xml:space="preserve"> </w:t>
      </w:r>
      <w:r w:rsidR="009D1BCF" w:rsidRPr="009D1BCF">
        <w:rPr>
          <w:lang w:val="en-US"/>
        </w:rPr>
        <w:t>false</w:t>
      </w:r>
      <w:r w:rsidR="00890BA5">
        <w:t>»</w:t>
      </w:r>
      <w:r w:rsidR="00890BA5" w:rsidRPr="00890BA5">
        <w:t>.</w:t>
      </w:r>
    </w:p>
    <w:p w14:paraId="249F4253" w14:textId="686C2EF9" w:rsidR="0041068E" w:rsidRPr="00890BA5" w:rsidRDefault="0041068E" w:rsidP="0041068E">
      <w:pPr>
        <w:pStyle w:val="af0"/>
      </w:pPr>
      <w:proofErr w:type="spellStart"/>
      <w:r>
        <w:rPr>
          <w:b/>
          <w:lang w:val="en-US"/>
        </w:rPr>
        <w:t>tmode</w:t>
      </w:r>
      <w:proofErr w:type="spellEnd"/>
      <w:r w:rsidR="008364DB">
        <w:rPr>
          <w:b/>
        </w:rPr>
        <w:t> </w:t>
      </w:r>
      <w:r>
        <w:rPr>
          <w:b/>
          <w:lang w:val="en-US"/>
        </w:rPr>
        <w:t>both</w:t>
      </w:r>
      <w:r>
        <w:rPr>
          <w:b/>
        </w:rPr>
        <w:t xml:space="preserve"> </w:t>
      </w:r>
      <w:r w:rsidRPr="00C94ABE">
        <w:t xml:space="preserve">– </w:t>
      </w:r>
      <w:r w:rsidR="00ED4FC4">
        <w:t xml:space="preserve">включение как трассировки </w:t>
      </w:r>
      <w:r w:rsidR="00B07BC3">
        <w:t>буфера</w:t>
      </w:r>
      <w:r>
        <w:t xml:space="preserve"> </w:t>
      </w:r>
      <w:r>
        <w:rPr>
          <w:lang w:val="en-US"/>
        </w:rPr>
        <w:t>AHB</w:t>
      </w:r>
      <w:r w:rsidR="00ED4FC4">
        <w:t>, так и буфера инструкций</w:t>
      </w:r>
      <w:r>
        <w:t>.</w:t>
      </w:r>
      <w:r w:rsidR="00890BA5" w:rsidRPr="00890BA5">
        <w:t xml:space="preserve"> </w:t>
      </w:r>
      <w:r w:rsidR="00C549F2">
        <w:t xml:space="preserve">Команда эквивалентна </w:t>
      </w:r>
      <w:r w:rsidR="00890BA5">
        <w:t>выполнению пары команд</w:t>
      </w:r>
      <w:r w:rsidR="00890BA5" w:rsidRPr="00890BA5">
        <w:t xml:space="preserve"> «</w:t>
      </w:r>
      <w:proofErr w:type="spellStart"/>
      <w:r w:rsidR="00890BA5" w:rsidRPr="009D1BCF">
        <w:rPr>
          <w:lang w:val="en-US"/>
        </w:rPr>
        <w:t>tmode</w:t>
      </w:r>
      <w:proofErr w:type="spellEnd"/>
      <w:r w:rsidR="00890BA5" w:rsidRPr="00890BA5">
        <w:t xml:space="preserve"> </w:t>
      </w:r>
      <w:proofErr w:type="spellStart"/>
      <w:r w:rsidR="00890BA5" w:rsidRPr="009D1BCF">
        <w:rPr>
          <w:lang w:val="en-US"/>
        </w:rPr>
        <w:t>ahb</w:t>
      </w:r>
      <w:proofErr w:type="spellEnd"/>
      <w:r w:rsidR="00890BA5" w:rsidRPr="00890BA5">
        <w:t xml:space="preserve"> </w:t>
      </w:r>
      <w:r w:rsidR="00890BA5" w:rsidRPr="009D1BCF">
        <w:rPr>
          <w:lang w:val="en-US"/>
        </w:rPr>
        <w:t>true</w:t>
      </w:r>
      <w:r w:rsidR="00890BA5" w:rsidRPr="00890BA5">
        <w:t xml:space="preserve">», </w:t>
      </w:r>
      <w:r w:rsidR="00890BA5">
        <w:t>«</w:t>
      </w:r>
      <w:proofErr w:type="spellStart"/>
      <w:r w:rsidR="00890BA5" w:rsidRPr="009D1BCF">
        <w:rPr>
          <w:lang w:val="en-US"/>
        </w:rPr>
        <w:t>tmode</w:t>
      </w:r>
      <w:proofErr w:type="spellEnd"/>
      <w:r w:rsidR="00890BA5" w:rsidRPr="00890BA5">
        <w:t xml:space="preserve"> </w:t>
      </w:r>
      <w:r w:rsidR="00890BA5" w:rsidRPr="009D1BCF">
        <w:rPr>
          <w:lang w:val="en-US"/>
        </w:rPr>
        <w:t>proc</w:t>
      </w:r>
      <w:r w:rsidR="00890BA5" w:rsidRPr="00890BA5">
        <w:t xml:space="preserve"> </w:t>
      </w:r>
      <w:r w:rsidR="00890BA5" w:rsidRPr="009D1BCF">
        <w:rPr>
          <w:lang w:val="en-US"/>
        </w:rPr>
        <w:t>true</w:t>
      </w:r>
      <w:r w:rsidR="00890BA5">
        <w:t>»</w:t>
      </w:r>
      <w:r w:rsidR="00890BA5" w:rsidRPr="00890BA5">
        <w:t>.</w:t>
      </w:r>
    </w:p>
    <w:p w14:paraId="386F140F" w14:textId="374C5ED7" w:rsidR="00443BD8" w:rsidRPr="00C25D3B" w:rsidRDefault="00AB6DE5" w:rsidP="00443BD8">
      <w:pPr>
        <w:pStyle w:val="af0"/>
        <w:rPr>
          <w:rStyle w:val="tlid-translation"/>
        </w:rPr>
      </w:pPr>
      <w:proofErr w:type="spellStart"/>
      <w:r>
        <w:rPr>
          <w:b/>
          <w:lang w:val="en-US"/>
        </w:rPr>
        <w:t>tmode</w:t>
      </w:r>
      <w:proofErr w:type="spellEnd"/>
      <w:r w:rsidR="008364DB">
        <w:rPr>
          <w:b/>
        </w:rPr>
        <w:t> </w:t>
      </w:r>
      <w:proofErr w:type="spellStart"/>
      <w:r w:rsidR="00B07BC3">
        <w:rPr>
          <w:b/>
          <w:lang w:val="en-US"/>
        </w:rPr>
        <w:t>ahb</w:t>
      </w:r>
      <w:proofErr w:type="spellEnd"/>
      <w:r w:rsidR="008364DB">
        <w:rPr>
          <w:b/>
        </w:rPr>
        <w:t> </w:t>
      </w:r>
      <w:r w:rsidR="00DE215D" w:rsidRPr="00DE215D">
        <w:rPr>
          <w:b/>
        </w:rPr>
        <w:t>&lt;</w:t>
      </w:r>
      <w:r w:rsidR="00443BD8" w:rsidRPr="00972F82">
        <w:rPr>
          <w:lang w:val="en-US"/>
        </w:rPr>
        <w:t>true</w:t>
      </w:r>
      <w:r w:rsidR="00443BD8" w:rsidRPr="00972F82">
        <w:t>*/</w:t>
      </w:r>
      <w:r w:rsidR="00443BD8" w:rsidRPr="00972F82">
        <w:rPr>
          <w:lang w:val="en-US"/>
        </w:rPr>
        <w:t>false</w:t>
      </w:r>
      <w:r w:rsidR="00DE215D" w:rsidRPr="00DE215D">
        <w:rPr>
          <w:b/>
        </w:rPr>
        <w:t>&gt;</w:t>
      </w:r>
      <w:r w:rsidR="00443BD8" w:rsidRPr="00C94ABE">
        <w:rPr>
          <w:b/>
        </w:rPr>
        <w:t xml:space="preserve"> </w:t>
      </w:r>
      <w:r w:rsidR="00443BD8" w:rsidRPr="005768DD">
        <w:t>–</w:t>
      </w:r>
      <w:r w:rsidR="00F20913">
        <w:t xml:space="preserve"> </w:t>
      </w:r>
      <w:r w:rsidR="00443BD8" w:rsidRPr="00C94ABE">
        <w:t>включение/выключение</w:t>
      </w:r>
      <w:r w:rsidR="00B07BC3" w:rsidRPr="008E5FD0">
        <w:t xml:space="preserve"> </w:t>
      </w:r>
      <w:r w:rsidR="00443BD8">
        <w:t xml:space="preserve">буфера трассировки </w:t>
      </w:r>
      <w:r w:rsidR="00036E84" w:rsidRPr="00036E84">
        <w:rPr>
          <w:rStyle w:val="tlid-translation"/>
          <w:lang w:val="en-US"/>
        </w:rPr>
        <w:t>AHB</w:t>
      </w:r>
      <w:r w:rsidR="00443BD8">
        <w:rPr>
          <w:rStyle w:val="tlid-translation"/>
        </w:rPr>
        <w:t>. *</w:t>
      </w:r>
      <w:r w:rsidR="00972F82">
        <w:rPr>
          <w:rStyle w:val="tlid-translation"/>
          <w:lang w:val="en-US"/>
        </w:rPr>
        <w:t> </w:t>
      </w:r>
      <w:r w:rsidR="00972F82" w:rsidRPr="008364DB">
        <w:rPr>
          <w:rStyle w:val="tlid-translation"/>
        </w:rPr>
        <w:t>–</w:t>
      </w:r>
      <w:r w:rsidR="00443BD8">
        <w:rPr>
          <w:rStyle w:val="tlid-translation"/>
        </w:rPr>
        <w:t xml:space="preserve"> значение по умолчанию.</w:t>
      </w:r>
      <w:r w:rsidR="00C25D3B">
        <w:rPr>
          <w:rStyle w:val="tlid-translation"/>
        </w:rPr>
        <w:t xml:space="preserve"> Вместо </w:t>
      </w:r>
      <w:r w:rsidR="00C25D3B">
        <w:rPr>
          <w:rStyle w:val="tlid-translation"/>
          <w:lang w:val="en-US"/>
        </w:rPr>
        <w:t>false</w:t>
      </w:r>
      <w:r w:rsidR="00C25D3B" w:rsidRPr="00C25D3B">
        <w:rPr>
          <w:rStyle w:val="tlid-translation"/>
        </w:rPr>
        <w:t xml:space="preserve"> допустимо использовать 0, </w:t>
      </w:r>
      <w:r w:rsidR="00C25D3B">
        <w:rPr>
          <w:rStyle w:val="tlid-translation"/>
        </w:rPr>
        <w:t xml:space="preserve">вместо </w:t>
      </w:r>
      <w:r w:rsidR="00C25D3B">
        <w:rPr>
          <w:rStyle w:val="tlid-translation"/>
          <w:lang w:val="en-US"/>
        </w:rPr>
        <w:t>true</w:t>
      </w:r>
      <w:r w:rsidR="00C25D3B" w:rsidRPr="00C25D3B">
        <w:rPr>
          <w:rStyle w:val="tlid-translation"/>
        </w:rPr>
        <w:t xml:space="preserve"> </w:t>
      </w:r>
      <w:r w:rsidR="00C25D3B">
        <w:rPr>
          <w:rStyle w:val="tlid-translation"/>
        </w:rPr>
        <w:t>ненулевое число</w:t>
      </w:r>
      <w:r w:rsidR="00C22646">
        <w:rPr>
          <w:rStyle w:val="tlid-translation"/>
        </w:rPr>
        <w:t>.</w:t>
      </w:r>
    </w:p>
    <w:p w14:paraId="43A96B61" w14:textId="4FADD13E" w:rsidR="00B07BC3" w:rsidRDefault="00B07BC3" w:rsidP="00B07BC3">
      <w:pPr>
        <w:pStyle w:val="af0"/>
        <w:rPr>
          <w:rStyle w:val="tlid-translation"/>
        </w:rPr>
      </w:pPr>
      <w:proofErr w:type="spellStart"/>
      <w:r>
        <w:rPr>
          <w:b/>
          <w:lang w:val="en-US"/>
        </w:rPr>
        <w:t>tmode</w:t>
      </w:r>
      <w:proofErr w:type="spellEnd"/>
      <w:r w:rsidR="008364DB">
        <w:rPr>
          <w:b/>
        </w:rPr>
        <w:t> </w:t>
      </w:r>
      <w:r>
        <w:rPr>
          <w:b/>
          <w:lang w:val="en-US"/>
        </w:rPr>
        <w:t>proc</w:t>
      </w:r>
      <w:r w:rsidR="008364DB">
        <w:rPr>
          <w:b/>
        </w:rPr>
        <w:t> </w:t>
      </w:r>
      <w:r w:rsidR="00DE215D" w:rsidRPr="00DE215D">
        <w:rPr>
          <w:b/>
        </w:rPr>
        <w:t>&lt;</w:t>
      </w:r>
      <w:r w:rsidRPr="00972F82">
        <w:rPr>
          <w:lang w:val="en-US"/>
        </w:rPr>
        <w:t>true</w:t>
      </w:r>
      <w:r w:rsidRPr="00972F82">
        <w:t>*/</w:t>
      </w:r>
      <w:r w:rsidRPr="00972F82">
        <w:rPr>
          <w:lang w:val="en-US"/>
        </w:rPr>
        <w:t>false</w:t>
      </w:r>
      <w:r w:rsidR="00DE215D" w:rsidRPr="00DE215D">
        <w:rPr>
          <w:b/>
        </w:rPr>
        <w:t>&gt;</w:t>
      </w:r>
      <w:r w:rsidRPr="00C94ABE">
        <w:rPr>
          <w:b/>
        </w:rPr>
        <w:t xml:space="preserve"> </w:t>
      </w:r>
      <w:r w:rsidRPr="005768DD">
        <w:t>–</w:t>
      </w:r>
      <w:r w:rsidR="00F20913">
        <w:t xml:space="preserve"> </w:t>
      </w:r>
      <w:r w:rsidRPr="00C94ABE">
        <w:t xml:space="preserve">включение/выключение </w:t>
      </w:r>
      <w:r>
        <w:t xml:space="preserve">буфера трассировки </w:t>
      </w:r>
      <w:r w:rsidR="00E0083E">
        <w:rPr>
          <w:rStyle w:val="tlid-translation"/>
        </w:rPr>
        <w:t>инструкций</w:t>
      </w:r>
      <w:r>
        <w:rPr>
          <w:rStyle w:val="tlid-translation"/>
        </w:rPr>
        <w:t>. *</w:t>
      </w:r>
      <w:r w:rsidR="00972F82">
        <w:rPr>
          <w:rStyle w:val="tlid-translation"/>
          <w:lang w:val="en-US"/>
        </w:rPr>
        <w:t> </w:t>
      </w:r>
      <w:r w:rsidR="00972F82" w:rsidRPr="00890BA5">
        <w:rPr>
          <w:rStyle w:val="tlid-translation"/>
        </w:rPr>
        <w:t>–</w:t>
      </w:r>
      <w:r>
        <w:rPr>
          <w:rStyle w:val="tlid-translation"/>
        </w:rPr>
        <w:t xml:space="preserve"> значение по умолчанию.</w:t>
      </w:r>
      <w:r w:rsidR="00C22646">
        <w:rPr>
          <w:rStyle w:val="tlid-translation"/>
        </w:rPr>
        <w:t xml:space="preserve"> Вместо </w:t>
      </w:r>
      <w:r w:rsidR="00C22646">
        <w:rPr>
          <w:rStyle w:val="tlid-translation"/>
          <w:lang w:val="en-US"/>
        </w:rPr>
        <w:t>false</w:t>
      </w:r>
      <w:r w:rsidR="00C22646" w:rsidRPr="00C25D3B">
        <w:rPr>
          <w:rStyle w:val="tlid-translation"/>
        </w:rPr>
        <w:t xml:space="preserve"> допустимо использовать 0, </w:t>
      </w:r>
      <w:r w:rsidR="00C22646">
        <w:rPr>
          <w:rStyle w:val="tlid-translation"/>
        </w:rPr>
        <w:t xml:space="preserve">вместо </w:t>
      </w:r>
      <w:r w:rsidR="00C22646">
        <w:rPr>
          <w:rStyle w:val="tlid-translation"/>
          <w:lang w:val="en-US"/>
        </w:rPr>
        <w:t>true</w:t>
      </w:r>
      <w:r w:rsidR="00C22646" w:rsidRPr="00C25D3B">
        <w:rPr>
          <w:rStyle w:val="tlid-translation"/>
        </w:rPr>
        <w:t xml:space="preserve"> </w:t>
      </w:r>
      <w:r w:rsidR="00C22646">
        <w:rPr>
          <w:rStyle w:val="tlid-translation"/>
        </w:rPr>
        <w:t>ненулевое число.</w:t>
      </w:r>
    </w:p>
    <w:p w14:paraId="2125CE8B" w14:textId="419E27A9" w:rsidR="00B07BC3" w:rsidRPr="00BE60EF" w:rsidRDefault="00B07BC3" w:rsidP="00B07BC3">
      <w:pPr>
        <w:pStyle w:val="af0"/>
        <w:rPr>
          <w:rStyle w:val="tlid-translation"/>
        </w:rPr>
      </w:pPr>
      <w:proofErr w:type="spellStart"/>
      <w:r>
        <w:rPr>
          <w:b/>
          <w:lang w:val="en-US"/>
        </w:rPr>
        <w:t>tmode</w:t>
      </w:r>
      <w:proofErr w:type="spellEnd"/>
      <w:r w:rsidR="008364DB">
        <w:rPr>
          <w:b/>
        </w:rPr>
        <w:t> </w:t>
      </w:r>
      <w:r w:rsidR="00412018">
        <w:rPr>
          <w:b/>
          <w:lang w:val="en-US"/>
        </w:rPr>
        <w:t>break</w:t>
      </w:r>
      <w:r w:rsidR="008364DB">
        <w:rPr>
          <w:b/>
        </w:rPr>
        <w:t> </w:t>
      </w:r>
      <w:r w:rsidR="00DE215D" w:rsidRPr="00DE215D">
        <w:rPr>
          <w:b/>
        </w:rPr>
        <w:t>&lt;</w:t>
      </w:r>
      <w:r w:rsidR="00EC2A1D" w:rsidRPr="00972F82">
        <w:rPr>
          <w:lang w:val="en-US"/>
        </w:rPr>
        <w:t>delay</w:t>
      </w:r>
      <w:r w:rsidR="00EC2A1D" w:rsidRPr="00972F82">
        <w:t>*</w:t>
      </w:r>
      <w:r w:rsidR="00DE215D" w:rsidRPr="00DE215D">
        <w:rPr>
          <w:b/>
        </w:rPr>
        <w:t>&gt;</w:t>
      </w:r>
      <w:r w:rsidRPr="00BE60EF">
        <w:rPr>
          <w:b/>
        </w:rPr>
        <w:t xml:space="preserve"> </w:t>
      </w:r>
      <w:r w:rsidRPr="00BE60EF">
        <w:t>–</w:t>
      </w:r>
      <w:r w:rsidR="00F20913">
        <w:t xml:space="preserve"> </w:t>
      </w:r>
      <w:r w:rsidR="00BE60EF">
        <w:t>установка</w:t>
      </w:r>
      <w:r w:rsidR="00BE60EF" w:rsidRPr="00BE60EF">
        <w:t xml:space="preserve"> </w:t>
      </w:r>
      <w:r w:rsidR="00BE60EF">
        <w:t>задержки буфера трассировки</w:t>
      </w:r>
      <w:r w:rsidR="00890BA5">
        <w:t xml:space="preserve"> </w:t>
      </w:r>
      <w:r w:rsidR="00890BA5">
        <w:rPr>
          <w:lang w:val="en-US"/>
        </w:rPr>
        <w:t>AHB</w:t>
      </w:r>
      <w:r w:rsidR="00BE60EF">
        <w:t>. Значение по умолчанию</w:t>
      </w:r>
      <w:r w:rsidR="00972F82">
        <w:rPr>
          <w:lang w:val="en-US"/>
        </w:rPr>
        <w:t> </w:t>
      </w:r>
      <w:r w:rsidR="00BE60EF">
        <w:t xml:space="preserve">– </w:t>
      </w:r>
      <w:r w:rsidR="00036E84" w:rsidRPr="00036E84">
        <w:t>0</w:t>
      </w:r>
      <w:r w:rsidR="00BE60EF">
        <w:t>.</w:t>
      </w:r>
    </w:p>
    <w:p w14:paraId="25FBA4A8" w14:textId="77777777" w:rsidR="00443BD8" w:rsidRPr="00BE60EF" w:rsidRDefault="00443BD8" w:rsidP="002C5214">
      <w:pPr>
        <w:pStyle w:val="af0"/>
      </w:pPr>
    </w:p>
    <w:p w14:paraId="2399B862" w14:textId="17D51F85" w:rsidR="002C5214" w:rsidRPr="002363E3" w:rsidRDefault="004F5567" w:rsidP="002363E3">
      <w:pPr>
        <w:pStyle w:val="3"/>
      </w:pPr>
      <w:bookmarkStart w:id="198" w:name="_verify"/>
      <w:bookmarkStart w:id="199" w:name="_Toc494378446"/>
      <w:bookmarkStart w:id="200" w:name="_Toc525646670"/>
      <w:bookmarkStart w:id="201" w:name="_Toc526922956"/>
      <w:bookmarkStart w:id="202" w:name="_Toc527445946"/>
      <w:bookmarkStart w:id="203" w:name="_Toc529369351"/>
      <w:bookmarkStart w:id="204" w:name="_Ref24536429"/>
      <w:bookmarkEnd w:id="198"/>
      <w:r>
        <w:rPr>
          <w:lang w:val="en-US"/>
        </w:rPr>
        <w:t>verify</w:t>
      </w:r>
      <w:bookmarkEnd w:id="199"/>
      <w:bookmarkEnd w:id="200"/>
      <w:bookmarkEnd w:id="201"/>
      <w:bookmarkEnd w:id="202"/>
      <w:bookmarkEnd w:id="203"/>
      <w:bookmarkEnd w:id="204"/>
    </w:p>
    <w:p w14:paraId="5B434D6F" w14:textId="356836DF" w:rsidR="002C5214" w:rsidRPr="002C5214" w:rsidRDefault="002C5214" w:rsidP="0080769C">
      <w:pPr>
        <w:pStyle w:val="af0"/>
        <w:numPr>
          <w:ilvl w:val="0"/>
          <w:numId w:val="6"/>
        </w:numPr>
      </w:pPr>
      <w:r w:rsidRPr="002C5214">
        <w:t>Верификация записанной программы. Работ</w:t>
      </w:r>
      <w:r w:rsidR="00DB212B">
        <w:t xml:space="preserve">ает как с областью </w:t>
      </w:r>
      <w:r w:rsidR="00036E84" w:rsidRPr="00036E84">
        <w:rPr>
          <w:lang w:val="en-US"/>
        </w:rPr>
        <w:t>PROM</w:t>
      </w:r>
      <w:r w:rsidR="00965134">
        <w:t> </w:t>
      </w:r>
      <w:r w:rsidR="00DB212B">
        <w:t>(</w:t>
      </w:r>
      <w:r w:rsidR="00036E84" w:rsidRPr="00036E84">
        <w:rPr>
          <w:lang w:val="en-US"/>
        </w:rPr>
        <w:t>flash</w:t>
      </w:r>
      <w:r w:rsidR="00DB212B">
        <w:t xml:space="preserve">), </w:t>
      </w:r>
      <w:r w:rsidRPr="002C5214">
        <w:t xml:space="preserve">так и с областью </w:t>
      </w:r>
      <w:r w:rsidR="00036E84" w:rsidRPr="00036E84">
        <w:rPr>
          <w:lang w:val="en-US"/>
        </w:rPr>
        <w:t>RAM</w:t>
      </w:r>
      <w:r w:rsidRPr="002C5214">
        <w:t>.</w:t>
      </w:r>
    </w:p>
    <w:p w14:paraId="3FFE8041" w14:textId="4F3C5D07" w:rsidR="002C5214" w:rsidRPr="002C5214" w:rsidRDefault="002C5214" w:rsidP="002C5214">
      <w:pPr>
        <w:pStyle w:val="af0"/>
      </w:pPr>
      <w:r w:rsidRPr="002C5214">
        <w:t xml:space="preserve">Формат команды: </w:t>
      </w:r>
      <w:r w:rsidRPr="00D03C6A">
        <w:rPr>
          <w:lang w:val="en-US"/>
        </w:rPr>
        <w:t>verify</w:t>
      </w:r>
      <w:r w:rsidRPr="002C5214">
        <w:t xml:space="preserve"> </w:t>
      </w:r>
      <w:r w:rsidR="00087D21" w:rsidRPr="00087D21">
        <w:t>&lt;</w:t>
      </w:r>
      <w:r w:rsidRPr="002C5214">
        <w:t>файл прошивки</w:t>
      </w:r>
      <w:r w:rsidR="00087D21" w:rsidRPr="00087D21">
        <w:t>&gt;</w:t>
      </w:r>
      <w:r w:rsidRPr="002C5214">
        <w:t xml:space="preserve"> </w:t>
      </w:r>
      <w:r w:rsidR="00087D21" w:rsidRPr="00087D21">
        <w:t>&lt;</w:t>
      </w:r>
      <w:r w:rsidRPr="002C5214">
        <w:t>количество ошибок</w:t>
      </w:r>
      <w:r w:rsidR="00087D21" w:rsidRPr="00087D21">
        <w:t>&gt;</w:t>
      </w:r>
      <w:r w:rsidRPr="002C5214">
        <w:t>.</w:t>
      </w:r>
    </w:p>
    <w:p w14:paraId="218B0ACB" w14:textId="0EC12F5B" w:rsidR="00480E63" w:rsidRDefault="004B117A" w:rsidP="002C5214">
      <w:pPr>
        <w:pStyle w:val="af0"/>
      </w:pPr>
      <w:r>
        <w:t xml:space="preserve">В качестве параметра </w:t>
      </w:r>
      <w:r w:rsidRPr="00055FFC">
        <w:t>«файл прошивки»</w:t>
      </w:r>
      <w:r>
        <w:t xml:space="preserve">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6E29C4AB" w14:textId="23F84CAB" w:rsidR="002C5214" w:rsidRPr="004B117A" w:rsidRDefault="002C5214" w:rsidP="002C5214">
      <w:pPr>
        <w:pStyle w:val="af0"/>
      </w:pPr>
      <w:r w:rsidRPr="002C5214">
        <w:t>Количество ошибок – максимальное количество ошибок, выводимое в случае несоответствия записанной и верифицируемой прошивки.</w:t>
      </w:r>
      <w:r w:rsidR="00AF159C">
        <w:t xml:space="preserve"> По умолчанию количество ошибок не ограничено.</w:t>
      </w:r>
    </w:p>
    <w:p w14:paraId="5BE99E07" w14:textId="0B9999BD" w:rsidR="00B67C59" w:rsidRDefault="00D319E8" w:rsidP="002C5214">
      <w:pPr>
        <w:pStyle w:val="af0"/>
      </w:pPr>
      <w:r w:rsidRPr="002C5214">
        <w:t>Пример команды: «</w:t>
      </w:r>
      <w:r w:rsidRPr="00E83E30">
        <w:rPr>
          <w:lang w:val="en-US"/>
        </w:rPr>
        <w:t>verify</w:t>
      </w:r>
      <w:r w:rsidRPr="002C5214">
        <w:t xml:space="preserve"> </w:t>
      </w:r>
      <w:proofErr w:type="spellStart"/>
      <w:r w:rsidR="004B117A" w:rsidRPr="00D03C6A">
        <w:rPr>
          <w:lang w:val="en-US"/>
        </w:rPr>
        <w:t>srec</w:t>
      </w:r>
      <w:proofErr w:type="spellEnd"/>
      <w:r w:rsidR="004B117A" w:rsidRPr="000F1318">
        <w:t>/</w:t>
      </w:r>
      <w:r w:rsidRPr="00E83E30">
        <w:rPr>
          <w:lang w:val="en-US"/>
        </w:rPr>
        <w:t>ram</w:t>
      </w:r>
      <w:r w:rsidRPr="000F1318">
        <w:t>.</w:t>
      </w:r>
      <w:proofErr w:type="spellStart"/>
      <w:r w:rsidRPr="00E83E30">
        <w:rPr>
          <w:lang w:val="en-US"/>
        </w:rPr>
        <w:t>srec</w:t>
      </w:r>
      <w:proofErr w:type="spellEnd"/>
      <w:r w:rsidRPr="002C5214">
        <w:t>»</w:t>
      </w:r>
    </w:p>
    <w:p w14:paraId="3FC7F5F6" w14:textId="24426D22" w:rsidR="00B67C59" w:rsidRDefault="00B67C59" w:rsidP="002C5214">
      <w:pPr>
        <w:pStyle w:val="af0"/>
      </w:pPr>
      <w:r>
        <w:t>Т</w:t>
      </w:r>
      <w:r w:rsidR="00C3223C">
        <w:t xml:space="preserve">ак же </w:t>
      </w:r>
      <w:r w:rsidR="004B117A">
        <w:t xml:space="preserve">поддерживается </w:t>
      </w:r>
      <w:r w:rsidR="00C3223C">
        <w:t>кратк</w:t>
      </w:r>
      <w:r w:rsidR="006446B9">
        <w:t>ий формат</w:t>
      </w:r>
      <w:r w:rsidR="00C3223C">
        <w:t xml:space="preserve"> запис</w:t>
      </w:r>
      <w:r w:rsidR="006446B9">
        <w:t>и данной команды</w:t>
      </w:r>
      <w:r w:rsidR="00087D21" w:rsidRPr="00087D21">
        <w:t xml:space="preserve"> – </w:t>
      </w:r>
      <w:r w:rsidR="00C3223C">
        <w:t>«</w:t>
      </w:r>
      <w:r w:rsidR="00036E84" w:rsidRPr="00036E84">
        <w:rPr>
          <w:lang w:val="en-US"/>
        </w:rPr>
        <w:t>v</w:t>
      </w:r>
      <w:r w:rsidR="00C3223C">
        <w:rPr>
          <w:lang w:val="en-GB"/>
        </w:rPr>
        <w:t>e</w:t>
      </w:r>
      <w:r w:rsidR="002A6102" w:rsidRPr="002C5214">
        <w:t>»</w:t>
      </w:r>
      <w:r w:rsidR="002A6102">
        <w:t>.</w:t>
      </w:r>
      <w:r w:rsidR="006446B9">
        <w:t xml:space="preserve"> </w:t>
      </w:r>
    </w:p>
    <w:p w14:paraId="536AB36E" w14:textId="1EAB9FC9" w:rsidR="00D319E8" w:rsidRDefault="006446B9" w:rsidP="002C5214">
      <w:pPr>
        <w:pStyle w:val="af0"/>
      </w:pPr>
      <w:r>
        <w:t>Пример</w:t>
      </w:r>
      <w:r w:rsidR="00DE215D">
        <w:t xml:space="preserve"> с</w:t>
      </w:r>
      <w:r>
        <w:t xml:space="preserve"> </w:t>
      </w:r>
      <w:r w:rsidR="00DE215D">
        <w:t>краткой формой:</w:t>
      </w:r>
      <w:r>
        <w:t xml:space="preserve"> </w:t>
      </w:r>
      <w:r w:rsidRPr="002C5214">
        <w:t>«</w:t>
      </w:r>
      <w:proofErr w:type="spellStart"/>
      <w:r w:rsidRPr="00D03C6A">
        <w:rPr>
          <w:lang w:val="en-US"/>
        </w:rPr>
        <w:t>ve</w:t>
      </w:r>
      <w:proofErr w:type="spellEnd"/>
      <w:r w:rsidRPr="002C5214">
        <w:t xml:space="preserve"> </w:t>
      </w:r>
      <w:proofErr w:type="spellStart"/>
      <w:r w:rsidR="004B117A" w:rsidRPr="00D03C6A">
        <w:rPr>
          <w:lang w:val="en-US"/>
        </w:rPr>
        <w:t>srec</w:t>
      </w:r>
      <w:proofErr w:type="spellEnd"/>
      <w:r w:rsidR="004B117A" w:rsidRPr="000F1318">
        <w:t>/</w:t>
      </w:r>
      <w:r w:rsidRPr="00E83E30">
        <w:rPr>
          <w:lang w:val="en-US"/>
        </w:rPr>
        <w:t>ram</w:t>
      </w:r>
      <w:r w:rsidRPr="000F1318">
        <w:t>.</w:t>
      </w:r>
      <w:proofErr w:type="spellStart"/>
      <w:r w:rsidRPr="00E83E30">
        <w:rPr>
          <w:lang w:val="en-US"/>
        </w:rPr>
        <w:t>srec</w:t>
      </w:r>
      <w:proofErr w:type="spellEnd"/>
      <w:r w:rsidRPr="002C5214">
        <w:t>»</w:t>
      </w:r>
    </w:p>
    <w:p w14:paraId="3F725E99" w14:textId="77777777" w:rsidR="00D319E8" w:rsidRDefault="00D319E8" w:rsidP="002C5214">
      <w:pPr>
        <w:pStyle w:val="af0"/>
      </w:pPr>
    </w:p>
    <w:p w14:paraId="21A3F30B" w14:textId="7F240E93" w:rsidR="00D319E8" w:rsidRDefault="00036E84" w:rsidP="002C5214">
      <w:pPr>
        <w:pStyle w:val="af0"/>
      </w:pPr>
      <w:r w:rsidRPr="00036E84">
        <w:t>2</w:t>
      </w:r>
      <w:r w:rsidR="00D319E8">
        <w:t xml:space="preserve">. </w:t>
      </w:r>
      <w:r w:rsidR="00D319E8" w:rsidRPr="00D319E8">
        <w:t>Верификация области памяти.</w:t>
      </w:r>
    </w:p>
    <w:p w14:paraId="29AFB035" w14:textId="7ECAF841" w:rsidR="00D319E8" w:rsidRPr="00D319E8" w:rsidRDefault="00D319E8" w:rsidP="00D319E8">
      <w:pPr>
        <w:pStyle w:val="af0"/>
      </w:pPr>
      <w:r w:rsidRPr="00D319E8">
        <w:t>Верификация области памяти.</w:t>
      </w:r>
    </w:p>
    <w:p w14:paraId="5407B878" w14:textId="5158FEF6" w:rsidR="00D319E8" w:rsidRPr="00D319E8" w:rsidRDefault="00D319E8" w:rsidP="00D319E8">
      <w:pPr>
        <w:pStyle w:val="af0"/>
      </w:pPr>
      <w:r w:rsidRPr="00D319E8">
        <w:t xml:space="preserve">Формат команды: </w:t>
      </w:r>
      <w:r w:rsidRPr="00E83E30">
        <w:rPr>
          <w:lang w:val="en-US"/>
        </w:rPr>
        <w:t>verify</w:t>
      </w:r>
      <w:r w:rsidRPr="00D319E8">
        <w:t xml:space="preserve"> </w:t>
      </w:r>
      <w:r w:rsidR="00087D21" w:rsidRPr="00087D21">
        <w:t>&lt;</w:t>
      </w:r>
      <w:r w:rsidRPr="00D319E8">
        <w:t>начальный адрес</w:t>
      </w:r>
      <w:r w:rsidR="00087D21" w:rsidRPr="00087D21">
        <w:t>&gt;</w:t>
      </w:r>
      <w:r w:rsidRPr="00D319E8">
        <w:t xml:space="preserve"> </w:t>
      </w:r>
      <w:r w:rsidR="00087D21" w:rsidRPr="00087D21">
        <w:t>&lt;</w:t>
      </w:r>
      <w:r w:rsidRPr="00D319E8">
        <w:t>конечный адрес</w:t>
      </w:r>
      <w:r w:rsidR="00087D21" w:rsidRPr="00087D21">
        <w:t>&gt;</w:t>
      </w:r>
      <w:r w:rsidR="003C1359">
        <w:t xml:space="preserve"> </w:t>
      </w:r>
      <w:r w:rsidR="003C1359" w:rsidRPr="003C1359">
        <w:t>&lt;</w:t>
      </w:r>
      <w:r w:rsidR="003C1359">
        <w:t>проверочное слово</w:t>
      </w:r>
      <w:r w:rsidR="003C1359" w:rsidRPr="003C1359">
        <w:t>&gt;</w:t>
      </w:r>
      <w:r w:rsidRPr="00D319E8">
        <w:t>.</w:t>
      </w:r>
    </w:p>
    <w:p w14:paraId="473CBDEB" w14:textId="6F12B45B" w:rsidR="00D319E8" w:rsidRPr="00D319E8" w:rsidRDefault="00D319E8" w:rsidP="00D319E8">
      <w:pPr>
        <w:pStyle w:val="af0"/>
      </w:pPr>
      <w:r w:rsidRPr="00D319E8">
        <w:t xml:space="preserve">Начальный адрес – адрес, с которого начинается верификация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2704904E" w14:textId="65FC63A1" w:rsidR="003C1359" w:rsidRPr="00D319E8" w:rsidRDefault="00D319E8" w:rsidP="003C1359">
      <w:pPr>
        <w:pStyle w:val="af0"/>
      </w:pPr>
      <w:r w:rsidRPr="00D319E8">
        <w:t xml:space="preserve">Конечный адрес – адрес, до которого происходит верификация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7395F700" w14:textId="3CEA3266" w:rsidR="007F26BE" w:rsidRDefault="003C1359" w:rsidP="003C1359">
      <w:pPr>
        <w:pStyle w:val="af0"/>
      </w:pPr>
      <w:r w:rsidRPr="00D319E8">
        <w:t xml:space="preserve">Проверочное слово </w:t>
      </w:r>
      <w:r>
        <w:t>–</w:t>
      </w:r>
      <w:r w:rsidRPr="00D319E8">
        <w:t xml:space="preserve"> слово данных, с которым сравниваются считанные из памяти значения. По умолчанию равно нулю.</w:t>
      </w:r>
    </w:p>
    <w:p w14:paraId="1DED4361" w14:textId="44FBB2F6" w:rsidR="00D319E8" w:rsidRPr="00D319E8" w:rsidRDefault="00D319E8" w:rsidP="003C1359">
      <w:pPr>
        <w:pStyle w:val="af0"/>
      </w:pPr>
      <w:r w:rsidRPr="00D319E8">
        <w:t>Необязательны</w:t>
      </w:r>
      <w:r w:rsidR="00F162B2">
        <w:t>е</w:t>
      </w:r>
      <w:r w:rsidRPr="00D319E8">
        <w:t xml:space="preserve"> параметры.</w:t>
      </w:r>
    </w:p>
    <w:p w14:paraId="323EB2E3" w14:textId="571B2C45" w:rsidR="00D319E8" w:rsidRPr="00D319E8" w:rsidRDefault="00D319E8" w:rsidP="00D319E8">
      <w:pPr>
        <w:pStyle w:val="af0"/>
      </w:pPr>
      <w:r w:rsidRPr="00D319E8">
        <w:lastRenderedPageBreak/>
        <w:t>«</w:t>
      </w:r>
      <w:proofErr w:type="spellStart"/>
      <w:r w:rsidRPr="00D319E8">
        <w:rPr>
          <w:lang w:val="en-US"/>
        </w:rPr>
        <w:t>inc</w:t>
      </w:r>
      <w:proofErr w:type="spellEnd"/>
      <w:r w:rsidRPr="00D319E8">
        <w:t xml:space="preserve"> </w:t>
      </w:r>
      <w:r w:rsidR="00087D21" w:rsidRPr="00087D21">
        <w:t>&lt;</w:t>
      </w:r>
      <w:r w:rsidRPr="00D319E8">
        <w:t>значение</w:t>
      </w:r>
      <w:r w:rsidR="00087D21" w:rsidRPr="00087D21">
        <w:t>&gt;</w:t>
      </w:r>
      <w:r w:rsidRPr="00D319E8">
        <w:t xml:space="preserve">» </w:t>
      </w:r>
      <w:r w:rsidR="00480E63">
        <w:t>–</w:t>
      </w:r>
      <w:r w:rsidRPr="00D319E8">
        <w:t xml:space="preserve"> значение, на которое увеличивается проверочное слово с каждым увеличением адреса. По умолчанию равно единице. Если параметр «</w:t>
      </w:r>
      <w:proofErr w:type="spellStart"/>
      <w:r w:rsidRPr="00D319E8">
        <w:rPr>
          <w:lang w:val="en-US"/>
        </w:rPr>
        <w:t>inc</w:t>
      </w:r>
      <w:proofErr w:type="spellEnd"/>
      <w:r w:rsidRPr="00D319E8">
        <w:t>» не указан, проверочное слово не инкрементируется.</w:t>
      </w:r>
    </w:p>
    <w:p w14:paraId="2A616F5B" w14:textId="4396B079" w:rsidR="00D319E8" w:rsidRPr="00D319E8" w:rsidRDefault="00D319E8" w:rsidP="00D319E8">
      <w:pPr>
        <w:pStyle w:val="af0"/>
      </w:pPr>
      <w:r w:rsidRPr="00D319E8">
        <w:t>«</w:t>
      </w:r>
      <w:r w:rsidRPr="00D319E8">
        <w:rPr>
          <w:lang w:val="en-US"/>
        </w:rPr>
        <w:t>err</w:t>
      </w:r>
      <w:r w:rsidRPr="00D319E8">
        <w:t xml:space="preserve"> </w:t>
      </w:r>
      <w:r w:rsidR="00087D21" w:rsidRPr="00087D21">
        <w:t>&lt;</w:t>
      </w:r>
      <w:r w:rsidRPr="00D319E8">
        <w:t>значение</w:t>
      </w:r>
      <w:r w:rsidR="00087D21" w:rsidRPr="00087D21">
        <w:t>&gt;</w:t>
      </w:r>
      <w:r w:rsidRPr="00D319E8">
        <w:t xml:space="preserve">» </w:t>
      </w:r>
      <w:r w:rsidR="00480E63">
        <w:t>–</w:t>
      </w:r>
      <w:r w:rsidRPr="00D319E8">
        <w:t xml:space="preserve"> максимальное количество сообщений о</w:t>
      </w:r>
      <w:r w:rsidR="00F162B2">
        <w:t>б</w:t>
      </w:r>
      <w:r w:rsidRPr="00D319E8">
        <w:t xml:space="preserve"> ошибке верификации, выводимое пользователю. По умолчанию равно </w:t>
      </w:r>
      <w:r w:rsidR="00036E84" w:rsidRPr="00036E84">
        <w:t>10000</w:t>
      </w:r>
      <w:r w:rsidRPr="00D319E8">
        <w:t>.</w:t>
      </w:r>
    </w:p>
    <w:p w14:paraId="45FC3839" w14:textId="070D699A" w:rsidR="00134F6D" w:rsidRDefault="00D319E8" w:rsidP="00387452">
      <w:pPr>
        <w:pStyle w:val="af0"/>
        <w:keepNext/>
      </w:pPr>
      <w:r w:rsidRPr="00D319E8">
        <w:t>Пример</w:t>
      </w:r>
      <w:r w:rsidR="00134F6D">
        <w:t>ы</w:t>
      </w:r>
      <w:r w:rsidRPr="00D319E8">
        <w:t xml:space="preserve"> команды:</w:t>
      </w:r>
    </w:p>
    <w:p w14:paraId="0FC2F12A" w14:textId="77777777" w:rsidR="00134F6D" w:rsidRDefault="00D319E8" w:rsidP="00D319E8">
      <w:pPr>
        <w:pStyle w:val="af0"/>
      </w:pPr>
      <w:r w:rsidRPr="00D319E8">
        <w:t>«</w:t>
      </w:r>
      <w:r w:rsidRPr="00E83E30">
        <w:rPr>
          <w:lang w:val="en-US"/>
        </w:rPr>
        <w:t>verify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Pr="00D319E8">
        <w:t xml:space="preserve"> </w:t>
      </w:r>
      <w:proofErr w:type="spellStart"/>
      <w:r w:rsidR="00036E84" w:rsidRPr="00036E84">
        <w:rPr>
          <w:lang w:val="en-US"/>
        </w:rPr>
        <w:t>inc</w:t>
      </w:r>
      <w:proofErr w:type="spellEnd"/>
      <w:r w:rsidRPr="00D319E8">
        <w:t xml:space="preserve"> </w:t>
      </w:r>
      <w:r w:rsidR="00036E84" w:rsidRPr="00036E84">
        <w:t>2</w:t>
      </w:r>
      <w:r w:rsidRPr="00D319E8">
        <w:t xml:space="preserve"> </w:t>
      </w:r>
      <w:r w:rsidR="00036E84" w:rsidRPr="00036E84">
        <w:rPr>
          <w:lang w:val="en-US"/>
        </w:rPr>
        <w:t>err</w:t>
      </w:r>
      <w:r w:rsidRPr="00D319E8">
        <w:t xml:space="preserve"> </w:t>
      </w:r>
      <w:r w:rsidR="00036E84" w:rsidRPr="00036E84">
        <w:t>5</w:t>
      </w:r>
      <w:r w:rsidRPr="00D319E8">
        <w:t>»</w:t>
      </w:r>
      <w:r w:rsidR="00134F6D">
        <w:t>;</w:t>
      </w:r>
    </w:p>
    <w:p w14:paraId="76F9B512" w14:textId="68472E3B" w:rsidR="00D319E8" w:rsidRPr="00134F6D" w:rsidRDefault="00134F6D" w:rsidP="00D319E8">
      <w:pPr>
        <w:pStyle w:val="af0"/>
        <w:rPr>
          <w:lang w:val="en-US"/>
        </w:rPr>
      </w:pPr>
      <w:r w:rsidRPr="00134F6D">
        <w:rPr>
          <w:lang w:val="en-US"/>
        </w:rPr>
        <w:t>«</w:t>
      </w:r>
      <w:r w:rsidRPr="00E83E30">
        <w:rPr>
          <w:lang w:val="en-US"/>
        </w:rPr>
        <w:t>verify</w:t>
      </w:r>
      <w:r w:rsidRPr="00134F6D">
        <w:rPr>
          <w:lang w:val="en-US"/>
        </w:rPr>
        <w:t xml:space="preserve"> 0</w:t>
      </w:r>
      <w:r w:rsidRPr="00036E84">
        <w:rPr>
          <w:lang w:val="en-US"/>
        </w:rPr>
        <w:t>x</w:t>
      </w:r>
      <w:r w:rsidRPr="00134F6D">
        <w:rPr>
          <w:lang w:val="en-US"/>
        </w:rPr>
        <w:t>00000000 0</w:t>
      </w:r>
      <w:r w:rsidRPr="00036E84">
        <w:rPr>
          <w:lang w:val="en-US"/>
        </w:rPr>
        <w:t>x</w:t>
      </w:r>
      <w:r w:rsidRPr="00134F6D">
        <w:rPr>
          <w:lang w:val="en-US"/>
        </w:rPr>
        <w:t>00001000 0</w:t>
      </w:r>
      <w:r>
        <w:rPr>
          <w:lang w:val="en-US"/>
        </w:rPr>
        <w:t>xffffffff</w:t>
      </w:r>
      <w:r w:rsidRPr="00134F6D">
        <w:rPr>
          <w:lang w:val="en-US"/>
        </w:rPr>
        <w:t xml:space="preserve"> </w:t>
      </w:r>
      <w:r w:rsidRPr="00036E84">
        <w:rPr>
          <w:lang w:val="en-US"/>
        </w:rPr>
        <w:t>err</w:t>
      </w:r>
      <w:r w:rsidRPr="00134F6D">
        <w:rPr>
          <w:lang w:val="en-US"/>
        </w:rPr>
        <w:t xml:space="preserve"> 1»</w:t>
      </w:r>
      <w:r w:rsidR="0028182A" w:rsidRPr="00134F6D">
        <w:rPr>
          <w:lang w:val="en-US"/>
        </w:rPr>
        <w:t>.</w:t>
      </w:r>
    </w:p>
    <w:p w14:paraId="64A46A86" w14:textId="29A08CF7" w:rsidR="002C5214" w:rsidRDefault="00DE215D" w:rsidP="002C5214">
      <w:pPr>
        <w:pStyle w:val="af0"/>
      </w:pPr>
      <w:r>
        <w:t xml:space="preserve">Пример с краткой формой: </w:t>
      </w:r>
      <w:r w:rsidR="002C5214" w:rsidRPr="002C5214">
        <w:t>«</w:t>
      </w:r>
      <w:proofErr w:type="spellStart"/>
      <w:r w:rsidR="002C5214" w:rsidRPr="002C5214">
        <w:rPr>
          <w:lang w:val="en-US"/>
        </w:rPr>
        <w:t>ve</w:t>
      </w:r>
      <w:proofErr w:type="spellEnd"/>
      <w:r w:rsidR="002C5214" w:rsidRPr="002C5214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="003B28A7"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="003B28A7"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="003B28A7" w:rsidRPr="00D319E8">
        <w:t xml:space="preserve"> </w:t>
      </w:r>
      <w:proofErr w:type="spellStart"/>
      <w:r w:rsidR="00036E84" w:rsidRPr="00036E84">
        <w:rPr>
          <w:lang w:val="en-US"/>
        </w:rPr>
        <w:t>inc</w:t>
      </w:r>
      <w:proofErr w:type="spellEnd"/>
      <w:r w:rsidR="003B28A7" w:rsidRPr="00D319E8">
        <w:t xml:space="preserve"> </w:t>
      </w:r>
      <w:r w:rsidR="00036E84" w:rsidRPr="00036E84">
        <w:t>2</w:t>
      </w:r>
      <w:r w:rsidR="003B28A7" w:rsidRPr="00D319E8">
        <w:t xml:space="preserve"> </w:t>
      </w:r>
      <w:r w:rsidR="00036E84" w:rsidRPr="00036E84">
        <w:rPr>
          <w:lang w:val="en-US"/>
        </w:rPr>
        <w:t>err</w:t>
      </w:r>
      <w:r w:rsidR="003B28A7" w:rsidRPr="00D319E8">
        <w:t xml:space="preserve"> </w:t>
      </w:r>
      <w:r w:rsidR="00036E84" w:rsidRPr="00036E84">
        <w:t>5</w:t>
      </w:r>
      <w:r w:rsidR="002C5214" w:rsidRPr="002C5214">
        <w:t>»</w:t>
      </w:r>
      <w:r w:rsidR="00F52F5F">
        <w:t>.</w:t>
      </w:r>
    </w:p>
    <w:p w14:paraId="1297819B" w14:textId="77777777" w:rsidR="002E3CF6" w:rsidRDefault="002E3CF6" w:rsidP="002C5214">
      <w:pPr>
        <w:pStyle w:val="af0"/>
      </w:pPr>
    </w:p>
    <w:p w14:paraId="5953D280" w14:textId="3B356A6D" w:rsidR="00087243" w:rsidRPr="002363E3" w:rsidRDefault="004F5567" w:rsidP="002363E3">
      <w:pPr>
        <w:pStyle w:val="3"/>
      </w:pPr>
      <w:bookmarkStart w:id="205" w:name="_wmem"/>
      <w:bookmarkStart w:id="206" w:name="_wash"/>
      <w:bookmarkStart w:id="207" w:name="_Toc525646671"/>
      <w:bookmarkStart w:id="208" w:name="_Toc526922957"/>
      <w:bookmarkStart w:id="209" w:name="_Toc527445947"/>
      <w:bookmarkStart w:id="210" w:name="_Toc529369352"/>
      <w:bookmarkStart w:id="211" w:name="_Ref24536441"/>
      <w:bookmarkStart w:id="212" w:name="_Toc494378447"/>
      <w:bookmarkEnd w:id="205"/>
      <w:bookmarkEnd w:id="206"/>
      <w:r>
        <w:rPr>
          <w:lang w:val="en-US"/>
        </w:rPr>
        <w:t>wash</w:t>
      </w:r>
      <w:bookmarkEnd w:id="207"/>
      <w:bookmarkEnd w:id="208"/>
      <w:bookmarkEnd w:id="209"/>
      <w:bookmarkEnd w:id="210"/>
      <w:bookmarkEnd w:id="211"/>
    </w:p>
    <w:p w14:paraId="7FBF655E" w14:textId="63DB374B" w:rsidR="00087243" w:rsidRPr="00087243" w:rsidRDefault="00087243" w:rsidP="00087243">
      <w:pPr>
        <w:pStyle w:val="af0"/>
      </w:pPr>
      <w:r w:rsidRPr="00087243">
        <w:t xml:space="preserve">Заполнение памяти </w:t>
      </w:r>
      <w:r w:rsidR="00AC3546">
        <w:t>заданными</w:t>
      </w:r>
      <w:r w:rsidRPr="00087243">
        <w:t xml:space="preserve"> данными.</w:t>
      </w:r>
      <w:r w:rsidR="00EB7258">
        <w:t xml:space="preserve"> Команда не подходит для заполнения </w:t>
      </w:r>
      <w:r w:rsidR="00EB7258">
        <w:rPr>
          <w:lang w:val="en-US"/>
        </w:rPr>
        <w:t>flash</w:t>
      </w:r>
      <w:r w:rsidR="00EB7258" w:rsidRPr="00C22646">
        <w:t>-</w:t>
      </w:r>
      <w:r w:rsidR="00EB7258">
        <w:t xml:space="preserve">памяти, поскольку последовательность записи </w:t>
      </w:r>
      <w:r w:rsidR="003C1359">
        <w:t xml:space="preserve">состоит из </w:t>
      </w:r>
      <w:r w:rsidR="00517CDD">
        <w:t>пословных</w:t>
      </w:r>
      <w:r w:rsidR="003C1359">
        <w:t xml:space="preserve"> запросов на запись по шине </w:t>
      </w:r>
      <w:r w:rsidR="003C1359">
        <w:rPr>
          <w:lang w:val="en-US"/>
        </w:rPr>
        <w:t>AHB</w:t>
      </w:r>
      <w:r w:rsidR="003C1359">
        <w:t>.</w:t>
      </w:r>
      <w:r w:rsidR="003C1359" w:rsidRPr="003C1359">
        <w:t xml:space="preserve"> </w:t>
      </w:r>
      <w:r w:rsidR="003C1359">
        <w:t xml:space="preserve">Для организации записи во </w:t>
      </w:r>
      <w:r w:rsidR="003C1359">
        <w:rPr>
          <w:lang w:val="en-US"/>
        </w:rPr>
        <w:t>flash</w:t>
      </w:r>
      <w:r w:rsidR="003C1359">
        <w:noBreakHyphen/>
        <w:t>памят</w:t>
      </w:r>
      <w:r w:rsidR="008F571C">
        <w:t>ь</w:t>
      </w:r>
      <w:r w:rsidR="00517CDD">
        <w:t xml:space="preserve"> следует использовать</w:t>
      </w:r>
      <w:r w:rsidR="003C1359" w:rsidRPr="003C1359">
        <w:t xml:space="preserve"> </w:t>
      </w:r>
      <w:r w:rsidR="003C1359">
        <w:t>групп</w:t>
      </w:r>
      <w:r w:rsidR="00517CDD">
        <w:t>у</w:t>
      </w:r>
      <w:r w:rsidR="003C1359">
        <w:t xml:space="preserve"> команд</w:t>
      </w:r>
      <w:r w:rsidR="003C1359" w:rsidRPr="003C1359">
        <w:t xml:space="preserve"> </w:t>
      </w:r>
      <w:r w:rsidR="003C1359" w:rsidRPr="004F5567">
        <w:rPr>
          <w:color w:val="0000FF"/>
        </w:rPr>
        <w:fldChar w:fldCharType="begin"/>
      </w:r>
      <w:r w:rsidR="003C1359" w:rsidRPr="004F5567">
        <w:rPr>
          <w:color w:val="0000FF"/>
        </w:rPr>
        <w:instrText xml:space="preserve"> REF _Ref24536160 \h  \* MERGEFORMAT </w:instrText>
      </w:r>
      <w:r w:rsidR="003C1359" w:rsidRPr="004F5567">
        <w:rPr>
          <w:color w:val="0000FF"/>
        </w:rPr>
      </w:r>
      <w:r w:rsidR="003C1359" w:rsidRPr="004F5567">
        <w:rPr>
          <w:color w:val="0000FF"/>
        </w:rPr>
        <w:fldChar w:fldCharType="separate"/>
      </w:r>
      <w:r w:rsidR="004F5567" w:rsidRPr="004F5567">
        <w:rPr>
          <w:color w:val="0000FF"/>
          <w:lang w:val="en-US"/>
        </w:rPr>
        <w:t>flash</w:t>
      </w:r>
      <w:r w:rsidR="003C1359" w:rsidRPr="004F5567">
        <w:rPr>
          <w:color w:val="0000FF"/>
        </w:rPr>
        <w:fldChar w:fldCharType="end"/>
      </w:r>
      <w:r w:rsidR="003C1359" w:rsidRPr="003C1359">
        <w:rPr>
          <w:color w:val="0000FF"/>
        </w:rPr>
        <w:t>.</w:t>
      </w:r>
    </w:p>
    <w:p w14:paraId="6CA0C46D" w14:textId="26DB0EF9" w:rsidR="00087243" w:rsidRPr="00087243" w:rsidRDefault="00087243" w:rsidP="00087243">
      <w:pPr>
        <w:pStyle w:val="af0"/>
      </w:pPr>
      <w:r w:rsidRPr="00087243">
        <w:t xml:space="preserve">Формат команды: </w:t>
      </w:r>
      <w:r w:rsidRPr="00087243">
        <w:rPr>
          <w:lang w:val="en-US"/>
        </w:rPr>
        <w:t>wash</w:t>
      </w:r>
      <w:r w:rsidRPr="00087243">
        <w:t xml:space="preserve"> </w:t>
      </w:r>
      <w:r w:rsidR="00087D21" w:rsidRPr="00087D21">
        <w:t>&lt;</w:t>
      </w:r>
      <w:r w:rsidRPr="00087243">
        <w:t>начальный адрес</w:t>
      </w:r>
      <w:r w:rsidR="00087D21" w:rsidRPr="00087D21">
        <w:t>&gt;</w:t>
      </w:r>
      <w:r w:rsidRPr="00087243">
        <w:t xml:space="preserve"> </w:t>
      </w:r>
      <w:r w:rsidR="00087D21" w:rsidRPr="00087D21">
        <w:t>&lt;</w:t>
      </w:r>
      <w:r w:rsidRPr="00087243">
        <w:t>конечный адрес</w:t>
      </w:r>
      <w:r w:rsidR="00087D21" w:rsidRPr="00087D21">
        <w:t>&gt;</w:t>
      </w:r>
      <w:r w:rsidRPr="00087243">
        <w:t>.</w:t>
      </w:r>
    </w:p>
    <w:p w14:paraId="6E9C7E69" w14:textId="2149A0D6" w:rsidR="00087243" w:rsidRPr="00087243" w:rsidRDefault="00087243" w:rsidP="00087243">
      <w:pPr>
        <w:pStyle w:val="af0"/>
      </w:pPr>
      <w:r w:rsidRPr="00087243">
        <w:t xml:space="preserve">Начальный адрес – адрес, с которого начинается заполнение данными,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04AA62E2" w14:textId="0CF6E0C2" w:rsidR="00087243" w:rsidRPr="00087243" w:rsidRDefault="00087243" w:rsidP="00087243">
      <w:pPr>
        <w:pStyle w:val="af0"/>
      </w:pPr>
      <w:r w:rsidRPr="00087243">
        <w:t>Конечный адрес – адрес, до которого происходит заполнение данными</w:t>
      </w:r>
      <w:r w:rsidR="005A5F23">
        <w:t xml:space="preserve"> </w:t>
      </w:r>
      <w:r w:rsidR="006C66DE">
        <w:t>(не включительно)</w:t>
      </w:r>
      <w:r w:rsidRPr="00087243">
        <w:t xml:space="preserve">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17A01866" w14:textId="77777777" w:rsidR="009F6CEC" w:rsidRDefault="009F6CEC" w:rsidP="00087243">
      <w:pPr>
        <w:pStyle w:val="af0"/>
      </w:pPr>
    </w:p>
    <w:p w14:paraId="73D4BF8B" w14:textId="77777777" w:rsidR="00087243" w:rsidRPr="00087243" w:rsidRDefault="00087243" w:rsidP="00087243">
      <w:pPr>
        <w:pStyle w:val="af0"/>
      </w:pPr>
      <w:r w:rsidRPr="00087243">
        <w:t>Необязательны</w:t>
      </w:r>
      <w:r w:rsidR="00134FA8">
        <w:t>е</w:t>
      </w:r>
      <w:r w:rsidRPr="00087243">
        <w:t xml:space="preserve"> параметры.</w:t>
      </w:r>
    </w:p>
    <w:p w14:paraId="43C52411" w14:textId="77777777" w:rsidR="00087243" w:rsidRPr="00087243" w:rsidRDefault="00087243" w:rsidP="00087243">
      <w:pPr>
        <w:pStyle w:val="af0"/>
      </w:pPr>
      <w:r w:rsidRPr="00087243">
        <w:t xml:space="preserve">«Слово данных» </w:t>
      </w:r>
      <w:r w:rsidR="00480E63">
        <w:t>–</w:t>
      </w:r>
      <w:r w:rsidRPr="00087243">
        <w:t xml:space="preserve"> слово данных, которым заполняются ячейки памяти. По умолчанию равно нулю.</w:t>
      </w:r>
    </w:p>
    <w:p w14:paraId="7D0581A7" w14:textId="49BF395C" w:rsidR="00087243" w:rsidRPr="00087243" w:rsidRDefault="00087243" w:rsidP="00087243">
      <w:pPr>
        <w:pStyle w:val="af0"/>
      </w:pPr>
      <w:r w:rsidRPr="00087243">
        <w:t>«</w:t>
      </w:r>
      <w:proofErr w:type="spellStart"/>
      <w:r w:rsidRPr="00087243">
        <w:rPr>
          <w:lang w:val="en-US"/>
        </w:rPr>
        <w:t>inc</w:t>
      </w:r>
      <w:proofErr w:type="spellEnd"/>
      <w:r w:rsidRPr="00087243">
        <w:t xml:space="preserve"> </w:t>
      </w:r>
      <w:r w:rsidR="00087D21" w:rsidRPr="00087D21">
        <w:t>&lt;</w:t>
      </w:r>
      <w:r w:rsidRPr="00087243">
        <w:t>значение</w:t>
      </w:r>
      <w:r w:rsidR="00087D21" w:rsidRPr="00087D21">
        <w:t>&gt;</w:t>
      </w:r>
      <w:r w:rsidR="00DE215D" w:rsidRPr="00087243">
        <w:t>»</w:t>
      </w:r>
      <w:r w:rsidRPr="00087243">
        <w:t xml:space="preserve"> </w:t>
      </w:r>
      <w:r w:rsidR="00480E63">
        <w:t>–</w:t>
      </w:r>
      <w:r w:rsidRPr="00087243">
        <w:t xml:space="preserve"> значение, на которое увеличивается проверочное слово с каждым увеличением адреса. По умолчанию равно единице. Если параметр «</w:t>
      </w:r>
      <w:proofErr w:type="spellStart"/>
      <w:r w:rsidRPr="00087243">
        <w:rPr>
          <w:lang w:val="en-US"/>
        </w:rPr>
        <w:t>inc</w:t>
      </w:r>
      <w:proofErr w:type="spellEnd"/>
      <w:r w:rsidRPr="00087243">
        <w:t>» не указан, слово данных не инкрементируется.</w:t>
      </w:r>
    </w:p>
    <w:p w14:paraId="574BEFEF" w14:textId="50BC8797" w:rsidR="00480E63" w:rsidRDefault="00087243" w:rsidP="00087243">
      <w:pPr>
        <w:pStyle w:val="af0"/>
      </w:pPr>
      <w:r w:rsidRPr="00087243">
        <w:t>«</w:t>
      </w:r>
      <w:proofErr w:type="spellStart"/>
      <w:r w:rsidRPr="00087243">
        <w:rPr>
          <w:lang w:val="en-US"/>
        </w:rPr>
        <w:t>ve</w:t>
      </w:r>
      <w:proofErr w:type="spellEnd"/>
      <w:r w:rsidRPr="00087243">
        <w:t xml:space="preserve"> </w:t>
      </w:r>
      <w:r w:rsidR="00087D21" w:rsidRPr="00087D21">
        <w:t>&lt;</w:t>
      </w:r>
      <w:r w:rsidRPr="00087243">
        <w:t>значение</w:t>
      </w:r>
      <w:r w:rsidR="00087D21" w:rsidRPr="00087D21">
        <w:t>&gt;</w:t>
      </w:r>
      <w:r w:rsidR="00DE215D" w:rsidRPr="00087243">
        <w:t>»</w:t>
      </w:r>
      <w:r w:rsidRPr="00087243">
        <w:t xml:space="preserve"> </w:t>
      </w:r>
      <w:r w:rsidR="00480E63">
        <w:t>–</w:t>
      </w:r>
      <w:r w:rsidRPr="00087243">
        <w:t xml:space="preserve"> </w:t>
      </w:r>
      <w:r w:rsidR="00EB7258">
        <w:t>выполнять верификацию</w:t>
      </w:r>
      <w:r w:rsidR="00C22646" w:rsidRPr="005638B9">
        <w:t xml:space="preserve"> </w:t>
      </w:r>
      <w:r w:rsidR="00C22646">
        <w:t>после</w:t>
      </w:r>
      <w:r w:rsidR="00EB7258">
        <w:t xml:space="preserve"> заполнен</w:t>
      </w:r>
      <w:r w:rsidR="00C22646">
        <w:t>ия</w:t>
      </w:r>
      <w:r w:rsidR="00EB7258">
        <w:t xml:space="preserve"> участка памяти, где поле «значение» определяет </w:t>
      </w:r>
      <w:r w:rsidRPr="00087243">
        <w:t>максимальное количество сообщений о</w:t>
      </w:r>
      <w:r w:rsidR="00F162B2">
        <w:t>б</w:t>
      </w:r>
      <w:r w:rsidRPr="00087243">
        <w:t xml:space="preserve"> ошибке верификации, выводимое пользователю. По умолчанию</w:t>
      </w:r>
      <w:r w:rsidR="00C25D3B">
        <w:t xml:space="preserve"> оно</w:t>
      </w:r>
      <w:r w:rsidRPr="00087243">
        <w:t xml:space="preserve"> равно </w:t>
      </w:r>
      <w:r w:rsidR="00036E84" w:rsidRPr="00036E84">
        <w:t>10000</w:t>
      </w:r>
      <w:r w:rsidRPr="00087243">
        <w:t>. Если параметр «</w:t>
      </w:r>
      <w:proofErr w:type="spellStart"/>
      <w:r w:rsidRPr="00087243">
        <w:rPr>
          <w:lang w:val="en-US"/>
        </w:rPr>
        <w:t>ve</w:t>
      </w:r>
      <w:proofErr w:type="spellEnd"/>
      <w:r w:rsidRPr="00087243">
        <w:t>» не указан, верификация данных не выполняется. Параметр «</w:t>
      </w:r>
      <w:proofErr w:type="spellStart"/>
      <w:r w:rsidRPr="00087243">
        <w:rPr>
          <w:lang w:val="en-US"/>
        </w:rPr>
        <w:t>ve</w:t>
      </w:r>
      <w:proofErr w:type="spellEnd"/>
      <w:r w:rsidR="00C25D3B">
        <w:t> </w:t>
      </w:r>
      <w:r w:rsidR="00087D21" w:rsidRPr="0096787E">
        <w:t>&lt;</w:t>
      </w:r>
      <w:r w:rsidRPr="00087243">
        <w:t>значение</w:t>
      </w:r>
      <w:r w:rsidR="00087D21" w:rsidRPr="0096787E">
        <w:t>&gt;</w:t>
      </w:r>
      <w:r w:rsidR="00C25D3B">
        <w:t>»</w:t>
      </w:r>
      <w:r w:rsidRPr="00087243">
        <w:t xml:space="preserve"> можно заменить параметром «</w:t>
      </w:r>
      <w:r w:rsidRPr="00087243">
        <w:rPr>
          <w:lang w:val="en-US"/>
        </w:rPr>
        <w:t>err</w:t>
      </w:r>
      <w:r w:rsidR="00C25D3B">
        <w:t> </w:t>
      </w:r>
      <w:r w:rsidR="00087D21" w:rsidRPr="0096787E">
        <w:t>&lt;</w:t>
      </w:r>
      <w:r w:rsidRPr="00087243">
        <w:t>значение</w:t>
      </w:r>
      <w:r w:rsidR="00087D21" w:rsidRPr="0096787E">
        <w:t>&gt;</w:t>
      </w:r>
      <w:r w:rsidRPr="00087243">
        <w:t>»</w:t>
      </w:r>
      <w:r w:rsidR="00480E63">
        <w:t>.</w:t>
      </w:r>
    </w:p>
    <w:p w14:paraId="17407EDD" w14:textId="77777777" w:rsidR="00087243" w:rsidRPr="00087243" w:rsidRDefault="00087243" w:rsidP="00087243">
      <w:pPr>
        <w:pStyle w:val="af0"/>
      </w:pPr>
    </w:p>
    <w:p w14:paraId="204FB25D" w14:textId="1DB7384A" w:rsidR="00087243" w:rsidRPr="00087243" w:rsidRDefault="00087243" w:rsidP="00087243">
      <w:pPr>
        <w:pStyle w:val="af0"/>
      </w:pPr>
      <w:r w:rsidRPr="00087243">
        <w:t>Пример команды: «</w:t>
      </w:r>
      <w:r w:rsidRPr="00087243">
        <w:rPr>
          <w:lang w:val="en-US"/>
        </w:rPr>
        <w:t>wash</w:t>
      </w:r>
      <w:r w:rsidRPr="00087243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="0028182A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="0028182A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="0028182A">
        <w:t xml:space="preserve"> </w:t>
      </w:r>
      <w:proofErr w:type="spellStart"/>
      <w:r w:rsidR="00036E84" w:rsidRPr="00036E84">
        <w:rPr>
          <w:lang w:val="en-US"/>
        </w:rPr>
        <w:t>inc</w:t>
      </w:r>
      <w:proofErr w:type="spellEnd"/>
      <w:r w:rsidR="0028182A">
        <w:t xml:space="preserve"> </w:t>
      </w:r>
      <w:r w:rsidR="00036E84" w:rsidRPr="00036E84">
        <w:t>2</w:t>
      </w:r>
      <w:r w:rsidR="0028182A">
        <w:t xml:space="preserve"> </w:t>
      </w:r>
      <w:r w:rsidR="00036E84" w:rsidRPr="00036E84">
        <w:rPr>
          <w:lang w:val="en-US"/>
        </w:rPr>
        <w:t>err</w:t>
      </w:r>
      <w:r w:rsidR="0028182A">
        <w:t xml:space="preserve"> </w:t>
      </w:r>
      <w:r w:rsidR="00036E84" w:rsidRPr="00036E84">
        <w:t>10</w:t>
      </w:r>
      <w:r w:rsidR="0028182A">
        <w:t>».</w:t>
      </w:r>
    </w:p>
    <w:p w14:paraId="2C7A579A" w14:textId="5351B218" w:rsidR="00087243" w:rsidRPr="00087243" w:rsidRDefault="00087243" w:rsidP="00087243">
      <w:pPr>
        <w:pStyle w:val="af0"/>
      </w:pPr>
      <w:r w:rsidRPr="00087243">
        <w:t xml:space="preserve">Данная команда заполнит диапазон памяти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87243">
        <w:t xml:space="preserve"> </w:t>
      </w:r>
      <w:r w:rsidR="0080769C">
        <w:t>–</w:t>
      </w:r>
      <w:r w:rsidRPr="00087243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Pr="00087243">
        <w:t xml:space="preserve"> инкрементируемыми на </w:t>
      </w:r>
      <w:r w:rsidR="00036E84" w:rsidRPr="00036E84">
        <w:t>2</w:t>
      </w:r>
      <w:r w:rsidRPr="00087243">
        <w:t xml:space="preserve"> значениями, начиная с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00000005</w:t>
      </w:r>
      <w:r w:rsidRPr="00087243">
        <w:t xml:space="preserve">, верифицирует записанные данные и выведет </w:t>
      </w:r>
      <w:r w:rsidR="00036E84" w:rsidRPr="00036E84">
        <w:t>10</w:t>
      </w:r>
      <w:r w:rsidRPr="00087243">
        <w:t xml:space="preserve"> ошибок в случае несоответствия записанных и считанных данных.</w:t>
      </w:r>
    </w:p>
    <w:p w14:paraId="6C7F832A" w14:textId="77777777" w:rsidR="00087243" w:rsidRPr="00087243" w:rsidRDefault="00087243" w:rsidP="009423F0">
      <w:pPr>
        <w:pStyle w:val="af0"/>
      </w:pPr>
    </w:p>
    <w:p w14:paraId="72D7C263" w14:textId="687E60E3" w:rsidR="002E3CF6" w:rsidRPr="002363E3" w:rsidRDefault="004F5567" w:rsidP="002363E3">
      <w:pPr>
        <w:pStyle w:val="3"/>
      </w:pPr>
      <w:bookmarkStart w:id="213" w:name="_wmem_1"/>
      <w:bookmarkStart w:id="214" w:name="_Toc525646672"/>
      <w:bookmarkStart w:id="215" w:name="_Toc526922958"/>
      <w:bookmarkStart w:id="216" w:name="_Toc527445948"/>
      <w:bookmarkStart w:id="217" w:name="_Toc529369353"/>
      <w:bookmarkStart w:id="218" w:name="_Ref24539376"/>
      <w:bookmarkEnd w:id="213"/>
      <w:proofErr w:type="spellStart"/>
      <w:r>
        <w:rPr>
          <w:lang w:val="en-US"/>
        </w:rPr>
        <w:t>wmem</w:t>
      </w:r>
      <w:bookmarkEnd w:id="212"/>
      <w:bookmarkEnd w:id="214"/>
      <w:bookmarkEnd w:id="215"/>
      <w:bookmarkEnd w:id="216"/>
      <w:bookmarkEnd w:id="217"/>
      <w:bookmarkEnd w:id="218"/>
      <w:proofErr w:type="spellEnd"/>
    </w:p>
    <w:p w14:paraId="5A4951F7" w14:textId="399BD773" w:rsidR="00F52F5F" w:rsidRPr="00F52F5F" w:rsidRDefault="003829E0" w:rsidP="00F52F5F">
      <w:pPr>
        <w:pStyle w:val="af0"/>
      </w:pPr>
      <w:r>
        <w:t>Пословная </w:t>
      </w:r>
      <w:r w:rsidRPr="00AF29F5">
        <w:t>(</w:t>
      </w:r>
      <w:r w:rsidR="005903EB">
        <w:t xml:space="preserve">по </w:t>
      </w:r>
      <w:r w:rsidR="00036E84" w:rsidRPr="00036E84">
        <w:t>32</w:t>
      </w:r>
      <w:r w:rsidR="001E19E8">
        <w:rPr>
          <w:lang w:val="en-US"/>
        </w:rPr>
        <w:t> </w:t>
      </w:r>
      <w:r w:rsidRPr="00AF29F5">
        <w:t>бит</w:t>
      </w:r>
      <w:r w:rsidR="001E19E8">
        <w:t>а</w:t>
      </w:r>
      <w:r w:rsidRPr="00AF29F5">
        <w:t>)</w:t>
      </w:r>
      <w:r>
        <w:t xml:space="preserve"> з</w:t>
      </w:r>
      <w:r w:rsidR="00F52F5F" w:rsidRPr="00F52F5F">
        <w:t xml:space="preserve">апись данных по </w:t>
      </w:r>
      <w:r w:rsidR="00A02EAF">
        <w:t xml:space="preserve">заданному </w:t>
      </w:r>
      <w:r w:rsidR="00F52F5F" w:rsidRPr="00F52F5F">
        <w:t>адресу.</w:t>
      </w:r>
      <w:r w:rsidR="00517CDD">
        <w:t xml:space="preserve"> Команда</w:t>
      </w:r>
      <w:r w:rsidR="008F571C">
        <w:t xml:space="preserve"> формирует</w:t>
      </w:r>
      <w:r w:rsidR="00517CDD">
        <w:t xml:space="preserve"> </w:t>
      </w:r>
      <w:r w:rsidR="008F571C">
        <w:t>один или несколько пословных</w:t>
      </w:r>
      <w:r w:rsidR="00517CDD">
        <w:t xml:space="preserve"> запросов на запись по шине </w:t>
      </w:r>
      <w:r w:rsidR="00517CDD">
        <w:rPr>
          <w:lang w:val="en-US"/>
        </w:rPr>
        <w:t>AHB</w:t>
      </w:r>
      <w:r w:rsidR="008F571C">
        <w:t xml:space="preserve">. </w:t>
      </w:r>
      <w:r w:rsidR="005638B9">
        <w:t>Если требуется выполнить</w:t>
      </w:r>
      <w:r w:rsidR="00517CDD">
        <w:t xml:space="preserve"> запис</w:t>
      </w:r>
      <w:r w:rsidR="005638B9">
        <w:t>ь</w:t>
      </w:r>
      <w:r w:rsidR="00517CDD">
        <w:t xml:space="preserve"> во </w:t>
      </w:r>
      <w:r w:rsidR="00517CDD">
        <w:rPr>
          <w:lang w:val="en-US"/>
        </w:rPr>
        <w:t>flash</w:t>
      </w:r>
      <w:r w:rsidR="00517CDD">
        <w:noBreakHyphen/>
      </w:r>
      <w:r w:rsidR="008F571C" w:rsidRPr="008F571C">
        <w:t>память</w:t>
      </w:r>
      <w:r w:rsidR="005638B9">
        <w:t>, то</w:t>
      </w:r>
      <w:r w:rsidR="008F571C" w:rsidRPr="008F571C">
        <w:t xml:space="preserve"> следует использовать группу коман</w:t>
      </w:r>
      <w:r w:rsidR="00517CDD">
        <w:t>д</w:t>
      </w:r>
      <w:r w:rsidR="00517CDD" w:rsidRPr="003C1359">
        <w:t xml:space="preserve"> </w:t>
      </w:r>
      <w:r w:rsidR="00517CDD" w:rsidRPr="004F5567">
        <w:rPr>
          <w:color w:val="0000FF"/>
        </w:rPr>
        <w:fldChar w:fldCharType="begin"/>
      </w:r>
      <w:r w:rsidR="00517CDD" w:rsidRPr="004F5567">
        <w:rPr>
          <w:color w:val="0000FF"/>
        </w:rPr>
        <w:instrText xml:space="preserve"> REF _Ref24536160 \h  \* MERGEFORMAT </w:instrText>
      </w:r>
      <w:r w:rsidR="00517CDD" w:rsidRPr="004F5567">
        <w:rPr>
          <w:color w:val="0000FF"/>
        </w:rPr>
      </w:r>
      <w:r w:rsidR="00517CDD" w:rsidRPr="004F5567">
        <w:rPr>
          <w:color w:val="0000FF"/>
        </w:rPr>
        <w:fldChar w:fldCharType="separate"/>
      </w:r>
      <w:r w:rsidR="004F5567" w:rsidRPr="004F5567">
        <w:rPr>
          <w:color w:val="0000FF"/>
          <w:lang w:val="en-US"/>
        </w:rPr>
        <w:t>flash</w:t>
      </w:r>
      <w:r w:rsidR="00517CDD" w:rsidRPr="004F5567">
        <w:rPr>
          <w:color w:val="0000FF"/>
        </w:rPr>
        <w:fldChar w:fldCharType="end"/>
      </w:r>
      <w:r w:rsidR="00517CDD" w:rsidRPr="003C1359">
        <w:rPr>
          <w:color w:val="0000FF"/>
        </w:rPr>
        <w:t>.</w:t>
      </w:r>
    </w:p>
    <w:p w14:paraId="49DA5044" w14:textId="102DBFC2" w:rsidR="00F52F5F" w:rsidRPr="00F52F5F" w:rsidRDefault="00F52F5F" w:rsidP="00F52F5F">
      <w:pPr>
        <w:pStyle w:val="af0"/>
      </w:pPr>
      <w:r w:rsidRPr="00F52F5F">
        <w:lastRenderedPageBreak/>
        <w:t xml:space="preserve">Формат команды: </w:t>
      </w:r>
      <w:proofErr w:type="spellStart"/>
      <w:r w:rsidR="00036E84" w:rsidRPr="00036E84">
        <w:rPr>
          <w:lang w:val="en-US"/>
        </w:rPr>
        <w:t>wmem</w:t>
      </w:r>
      <w:proofErr w:type="spellEnd"/>
      <w:r w:rsidRPr="00F52F5F">
        <w:t xml:space="preserve"> </w:t>
      </w:r>
      <w:r w:rsidR="00087D21" w:rsidRPr="00087D21">
        <w:t>&lt;</w:t>
      </w:r>
      <w:r w:rsidRPr="00F52F5F">
        <w:t>начальный адрес</w:t>
      </w:r>
      <w:r w:rsidR="00087D21" w:rsidRPr="00087D21">
        <w:t>&gt;</w:t>
      </w:r>
      <w:r w:rsidRPr="00F52F5F">
        <w:t xml:space="preserve"> </w:t>
      </w:r>
      <w:r w:rsidR="00087D21" w:rsidRPr="00087D21">
        <w:t>&lt;</w:t>
      </w:r>
      <w:r w:rsidRPr="00F52F5F">
        <w:t>данные</w:t>
      </w:r>
      <w:r w:rsidR="00087D21" w:rsidRPr="00087D21">
        <w:t>&gt;</w:t>
      </w:r>
      <w:r w:rsidRPr="00F52F5F">
        <w:t>.</w:t>
      </w:r>
    </w:p>
    <w:p w14:paraId="57460AE2" w14:textId="7798D7F4" w:rsidR="00F52F5F" w:rsidRPr="00F52F5F" w:rsidRDefault="00F52F5F" w:rsidP="00F52F5F">
      <w:pPr>
        <w:pStyle w:val="af0"/>
      </w:pPr>
      <w:r w:rsidRPr="00F52F5F">
        <w:t xml:space="preserve">Начальный адрес – адрес, с которого начинается запись данных, должен быть </w:t>
      </w:r>
      <w:r w:rsidR="007F26BE">
        <w:t>выравнен по границе слова</w:t>
      </w:r>
      <w:r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351C5333" w14:textId="6734C889" w:rsidR="00480E63" w:rsidRDefault="00F52F5F" w:rsidP="00F52F5F">
      <w:pPr>
        <w:pStyle w:val="af0"/>
      </w:pPr>
      <w:r w:rsidRPr="00F52F5F">
        <w:t xml:space="preserve">Данные – одно или несколько значений данных. Количество значений данных для одновременной записи ограничено </w:t>
      </w:r>
      <w:r w:rsidR="00036E84" w:rsidRPr="00036E84">
        <w:t>128</w:t>
      </w:r>
      <w:r w:rsidR="00480E63">
        <w:t>.</w:t>
      </w:r>
    </w:p>
    <w:p w14:paraId="1AB08FDD" w14:textId="77777777" w:rsidR="0028182A" w:rsidRDefault="00F52F5F" w:rsidP="00F52F5F">
      <w:pPr>
        <w:pStyle w:val="af0"/>
      </w:pPr>
      <w:r w:rsidRPr="00F52F5F">
        <w:t>Пример</w:t>
      </w:r>
      <w:r w:rsidR="0028182A">
        <w:t>ы команды:</w:t>
      </w:r>
    </w:p>
    <w:p w14:paraId="028BDDF1" w14:textId="6FDA69B7" w:rsidR="00F52F5F" w:rsidRPr="00F52F5F" w:rsidRDefault="00F52F5F" w:rsidP="00F52F5F">
      <w:pPr>
        <w:pStyle w:val="af0"/>
      </w:pPr>
      <w:r w:rsidRPr="00F52F5F">
        <w:t>«</w:t>
      </w:r>
      <w:proofErr w:type="spellStart"/>
      <w:r w:rsidR="00036E84" w:rsidRPr="00036E84">
        <w:rPr>
          <w:lang w:val="en-US"/>
        </w:rPr>
        <w:t>wmem</w:t>
      </w:r>
      <w:proofErr w:type="spellEnd"/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12345678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99999999</w:t>
      </w:r>
      <w:r w:rsidRPr="00F52F5F">
        <w:t>» – записать слов</w:t>
      </w:r>
      <w:r w:rsidR="007F26BE">
        <w:t>о</w:t>
      </w:r>
      <w:r w:rsidRPr="00F52F5F">
        <w:t xml:space="preserve"> данных</w:t>
      </w:r>
      <w:r w:rsidR="007F26BE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12345678</w:t>
      </w:r>
      <w:r w:rsidR="007F26BE">
        <w:t xml:space="preserve"> по адресу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, </w:t>
      </w:r>
      <w:r w:rsidR="007F26BE">
        <w:t xml:space="preserve">слово данных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99999999</w:t>
      </w:r>
      <w:r w:rsidR="007F26BE">
        <w:t xml:space="preserve"> по</w:t>
      </w:r>
      <w:r w:rsidRPr="00F52F5F">
        <w:t xml:space="preserve"> адрес</w:t>
      </w:r>
      <w:r w:rsidR="007F26BE">
        <w:t>у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40000004</w:t>
      </w:r>
      <w:r w:rsidRPr="00F52F5F">
        <w:t>.</w:t>
      </w:r>
    </w:p>
    <w:p w14:paraId="4ACE130F" w14:textId="3993CE14" w:rsidR="00C64060" w:rsidRDefault="00F52F5F" w:rsidP="005703D7">
      <w:pPr>
        <w:pStyle w:val="af0"/>
      </w:pPr>
      <w:r w:rsidRPr="00F52F5F">
        <w:t>«</w:t>
      </w:r>
      <w:proofErr w:type="spellStart"/>
      <w:r w:rsidR="00036E84" w:rsidRPr="00036E84">
        <w:rPr>
          <w:lang w:val="en-US"/>
        </w:rPr>
        <w:t>wmem</w:t>
      </w:r>
      <w:proofErr w:type="spellEnd"/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40000003</w:t>
      </w:r>
      <w:r w:rsidRPr="00F52F5F">
        <w:t xml:space="preserve"> </w:t>
      </w:r>
      <w:r w:rsidR="00036E84" w:rsidRPr="00036E84">
        <w:t>7</w:t>
      </w:r>
      <w:r w:rsidRPr="00F52F5F">
        <w:t>» – значение адреса будет</w:t>
      </w:r>
      <w:r w:rsidR="007F26BE">
        <w:t xml:space="preserve"> принудительно</w:t>
      </w:r>
      <w:r w:rsidRPr="00F52F5F">
        <w:t xml:space="preserve"> выравнено, результат команды будет аналогичен результату команды «</w:t>
      </w:r>
      <w:proofErr w:type="spellStart"/>
      <w:r w:rsidR="00036E84" w:rsidRPr="00036E84">
        <w:rPr>
          <w:lang w:val="en-US"/>
        </w:rPr>
        <w:t>wmem</w:t>
      </w:r>
      <w:proofErr w:type="spellEnd"/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 </w:t>
      </w:r>
      <w:r w:rsidR="00036E84" w:rsidRPr="00036E84">
        <w:t>7</w:t>
      </w:r>
      <w:r w:rsidRPr="00F52F5F">
        <w:t>».</w:t>
      </w:r>
    </w:p>
    <w:p w14:paraId="7DCDE19E" w14:textId="77777777" w:rsidR="00C64060" w:rsidRDefault="00C64060">
      <w:pPr>
        <w:rPr>
          <w:bCs/>
          <w:sz w:val="26"/>
          <w:szCs w:val="26"/>
        </w:rPr>
      </w:pPr>
      <w:r>
        <w:br w:type="page"/>
      </w:r>
    </w:p>
    <w:p w14:paraId="35024CE8" w14:textId="344D2A3D" w:rsidR="0019500C" w:rsidRPr="00E46DA7" w:rsidRDefault="0019500C" w:rsidP="00726C62">
      <w:pPr>
        <w:pStyle w:val="1"/>
        <w:numPr>
          <w:ilvl w:val="0"/>
          <w:numId w:val="0"/>
        </w:numPr>
        <w:ind w:left="1353"/>
        <w:rPr>
          <w:b w:val="0"/>
          <w:color w:val="000000" w:themeColor="text1"/>
        </w:rPr>
      </w:pPr>
      <w:bookmarkStart w:id="219" w:name="_Лист_регистрации_изменений"/>
      <w:bookmarkStart w:id="220" w:name="_Пдлодполрждол"/>
      <w:bookmarkStart w:id="221" w:name="_Toc31115584"/>
      <w:bookmarkEnd w:id="219"/>
      <w:bookmarkEnd w:id="220"/>
      <w:r w:rsidRPr="00E46DA7">
        <w:rPr>
          <w:b w:val="0"/>
          <w:color w:val="000000" w:themeColor="text1"/>
        </w:rPr>
        <w:lastRenderedPageBreak/>
        <w:t>Лист регистрации изменений</w:t>
      </w:r>
      <w:bookmarkEnd w:id="221"/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08"/>
        <w:gridCol w:w="905"/>
        <w:gridCol w:w="1134"/>
        <w:gridCol w:w="899"/>
        <w:gridCol w:w="1085"/>
        <w:gridCol w:w="1042"/>
        <w:gridCol w:w="1340"/>
        <w:gridCol w:w="1134"/>
        <w:gridCol w:w="893"/>
      </w:tblGrid>
      <w:tr w:rsidR="00451360" w:rsidRPr="008A716B" w14:paraId="608916CE" w14:textId="77777777" w:rsidTr="00451360">
        <w:trPr>
          <w:cantSplit/>
        </w:trPr>
        <w:tc>
          <w:tcPr>
            <w:tcW w:w="1108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078B2D" w14:textId="77777777" w:rsidR="00451360" w:rsidRPr="008A716B" w:rsidRDefault="00451360" w:rsidP="00451360">
            <w:pPr>
              <w:pStyle w:val="af9"/>
            </w:pPr>
            <w:r w:rsidRPr="008A716B">
              <w:t>Изм.</w:t>
            </w:r>
          </w:p>
        </w:tc>
        <w:tc>
          <w:tcPr>
            <w:tcW w:w="4023" w:type="dxa"/>
            <w:gridSpan w:val="4"/>
            <w:tcBorders>
              <w:top w:val="single" w:sz="4" w:space="0" w:color="auto"/>
            </w:tcBorders>
            <w:vAlign w:val="center"/>
          </w:tcPr>
          <w:p w14:paraId="61731E87" w14:textId="77777777" w:rsidR="00451360" w:rsidRPr="008A716B" w:rsidRDefault="00451360" w:rsidP="00451360">
            <w:pPr>
              <w:pStyle w:val="af9"/>
            </w:pPr>
            <w:r w:rsidRPr="008A716B">
              <w:t>Номера листов (страниц)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</w:tcBorders>
            <w:vAlign w:val="center"/>
          </w:tcPr>
          <w:p w14:paraId="18671170" w14:textId="77777777" w:rsidR="00451360" w:rsidRPr="008A716B" w:rsidRDefault="00451360" w:rsidP="00451360">
            <w:pPr>
              <w:pStyle w:val="af9"/>
            </w:pPr>
            <w:r w:rsidRPr="008A716B">
              <w:t>Всего листов</w:t>
            </w:r>
          </w:p>
          <w:p w14:paraId="4514BAD9" w14:textId="77777777" w:rsidR="00451360" w:rsidRPr="008A716B" w:rsidRDefault="00451360" w:rsidP="00451360">
            <w:pPr>
              <w:pStyle w:val="af9"/>
            </w:pPr>
            <w:r w:rsidRPr="008A716B">
              <w:t>(</w:t>
            </w:r>
            <w:proofErr w:type="spellStart"/>
            <w:r w:rsidRPr="008A716B">
              <w:t>стра</w:t>
            </w:r>
            <w:proofErr w:type="spellEnd"/>
            <w:r w:rsidRPr="008A716B">
              <w:t>-ниц) в доку</w:t>
            </w:r>
            <w:r>
              <w:t>-</w:t>
            </w:r>
            <w:r w:rsidRPr="008A716B">
              <w:t>м</w:t>
            </w:r>
            <w:r>
              <w:t>енте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4750E369" w14:textId="77777777" w:rsidR="00451360" w:rsidRDefault="00451360" w:rsidP="00451360">
            <w:pPr>
              <w:pStyle w:val="af9"/>
            </w:pPr>
            <w:r>
              <w:t>Номер</w:t>
            </w:r>
          </w:p>
          <w:p w14:paraId="0530FF0D" w14:textId="77777777" w:rsidR="00451360" w:rsidRPr="008A716B" w:rsidRDefault="00451360" w:rsidP="00451360">
            <w:pPr>
              <w:pStyle w:val="af9"/>
            </w:pPr>
            <w:r w:rsidRPr="008A716B">
              <w:t>докум</w:t>
            </w:r>
            <w:r>
              <w:t>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43B54946" w14:textId="77777777" w:rsidR="00451360" w:rsidRPr="008A716B" w:rsidRDefault="00451360" w:rsidP="00451360">
            <w:pPr>
              <w:pStyle w:val="af9"/>
            </w:pPr>
            <w:r w:rsidRPr="008A716B">
              <w:t>Подп</w:t>
            </w:r>
            <w:r>
              <w:t>ись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</w:tcBorders>
            <w:vAlign w:val="center"/>
          </w:tcPr>
          <w:p w14:paraId="1CC8DB13" w14:textId="77777777" w:rsidR="00451360" w:rsidRPr="008A716B" w:rsidRDefault="00451360" w:rsidP="00451360">
            <w:pPr>
              <w:pStyle w:val="af9"/>
            </w:pPr>
            <w:r w:rsidRPr="008A716B">
              <w:t>Дата</w:t>
            </w:r>
          </w:p>
        </w:tc>
      </w:tr>
      <w:tr w:rsidR="00451360" w:rsidRPr="008A716B" w14:paraId="5B3E22FD" w14:textId="77777777" w:rsidTr="00451360">
        <w:trPr>
          <w:cantSplit/>
        </w:trPr>
        <w:tc>
          <w:tcPr>
            <w:tcW w:w="1108" w:type="dxa"/>
            <w:vMerge/>
          </w:tcPr>
          <w:p w14:paraId="063CD1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6496DB4" w14:textId="06109253" w:rsidR="00451360" w:rsidRPr="008A716B" w:rsidRDefault="00451360" w:rsidP="00451360">
            <w:pPr>
              <w:pStyle w:val="af9"/>
            </w:pPr>
            <w:r w:rsidRPr="008A716B">
              <w:t>изме</w:t>
            </w:r>
            <w:r w:rsidRPr="008A716B">
              <w:softHyphen/>
              <w:t>нен</w:t>
            </w:r>
            <w:r w:rsidR="004B28CC">
              <w:t>-</w:t>
            </w:r>
            <w:proofErr w:type="spellStart"/>
            <w:r w:rsidRPr="008A716B">
              <w:t>ных</w:t>
            </w:r>
            <w:proofErr w:type="spellEnd"/>
          </w:p>
        </w:tc>
        <w:tc>
          <w:tcPr>
            <w:tcW w:w="1134" w:type="dxa"/>
          </w:tcPr>
          <w:p w14:paraId="2A027021" w14:textId="77777777" w:rsidR="00451360" w:rsidRPr="008A716B" w:rsidRDefault="00451360" w:rsidP="00451360">
            <w:pPr>
              <w:pStyle w:val="af9"/>
            </w:pPr>
            <w:r w:rsidRPr="008A716B">
              <w:t>заме</w:t>
            </w:r>
            <w:r w:rsidRPr="008A716B">
              <w:softHyphen/>
              <w:t>ненных</w:t>
            </w:r>
          </w:p>
        </w:tc>
        <w:tc>
          <w:tcPr>
            <w:tcW w:w="899" w:type="dxa"/>
          </w:tcPr>
          <w:p w14:paraId="3A945E62" w14:textId="77777777" w:rsidR="00451360" w:rsidRPr="008A716B" w:rsidRDefault="00451360" w:rsidP="00451360">
            <w:pPr>
              <w:pStyle w:val="af9"/>
            </w:pPr>
            <w:r w:rsidRPr="008A716B">
              <w:t>новых</w:t>
            </w:r>
          </w:p>
        </w:tc>
        <w:tc>
          <w:tcPr>
            <w:tcW w:w="1085" w:type="dxa"/>
          </w:tcPr>
          <w:p w14:paraId="68F59883" w14:textId="77777777" w:rsidR="00451360" w:rsidRPr="008A716B" w:rsidRDefault="00451360" w:rsidP="00451360">
            <w:pPr>
              <w:pStyle w:val="af9"/>
            </w:pPr>
            <w:r w:rsidRPr="008A716B">
              <w:t>анну</w:t>
            </w:r>
            <w:r w:rsidRPr="008A716B">
              <w:softHyphen/>
              <w:t>лиро</w:t>
            </w:r>
            <w:r w:rsidRPr="008A716B">
              <w:softHyphen/>
              <w:t>ванных</w:t>
            </w:r>
          </w:p>
        </w:tc>
        <w:tc>
          <w:tcPr>
            <w:tcW w:w="1042" w:type="dxa"/>
            <w:vMerge/>
          </w:tcPr>
          <w:p w14:paraId="30E8BB4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  <w:vMerge/>
          </w:tcPr>
          <w:p w14:paraId="6B6627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  <w:vMerge/>
          </w:tcPr>
          <w:p w14:paraId="48F512C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  <w:vMerge/>
          </w:tcPr>
          <w:p w14:paraId="7CDD922F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DFFFCE0" w14:textId="77777777" w:rsidTr="00451360">
        <w:tc>
          <w:tcPr>
            <w:tcW w:w="1108" w:type="dxa"/>
          </w:tcPr>
          <w:p w14:paraId="79D11E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69D1E5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4A2470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08B935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5A0222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B4A4EA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B8A1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20D32B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F60574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76F66D2" w14:textId="77777777" w:rsidTr="00451360">
        <w:tc>
          <w:tcPr>
            <w:tcW w:w="1108" w:type="dxa"/>
          </w:tcPr>
          <w:p w14:paraId="60951A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31E0E3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313B6C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657107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51F4C7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CC65E8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12467C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CAF4E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C536C52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B0600BB" w14:textId="77777777" w:rsidTr="00451360">
        <w:trPr>
          <w:trHeight w:val="90"/>
        </w:trPr>
        <w:tc>
          <w:tcPr>
            <w:tcW w:w="1108" w:type="dxa"/>
          </w:tcPr>
          <w:p w14:paraId="47C868B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E6734C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860F53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AABEB9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078D0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5D33DC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3F68D3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494F8B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2171825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AACC1F7" w14:textId="77777777" w:rsidTr="00451360">
        <w:trPr>
          <w:trHeight w:val="90"/>
        </w:trPr>
        <w:tc>
          <w:tcPr>
            <w:tcW w:w="1108" w:type="dxa"/>
          </w:tcPr>
          <w:p w14:paraId="4056F61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32C311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16329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42AA35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2C88B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29EAFB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C7ACE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405D2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7426F18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4F9554E" w14:textId="77777777" w:rsidTr="00451360">
        <w:tc>
          <w:tcPr>
            <w:tcW w:w="1108" w:type="dxa"/>
          </w:tcPr>
          <w:p w14:paraId="4099EDD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C45DA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EE3C2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299EE0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64E790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B8621F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3D1D67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41CCBD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FC43385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5EA9D2" w14:textId="77777777" w:rsidTr="00451360">
        <w:tc>
          <w:tcPr>
            <w:tcW w:w="1108" w:type="dxa"/>
          </w:tcPr>
          <w:p w14:paraId="6C4A389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66A265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14CB8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73EE2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286552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67C89E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2C38E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35002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F743D4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77B5690" w14:textId="77777777" w:rsidTr="00451360">
        <w:tc>
          <w:tcPr>
            <w:tcW w:w="1108" w:type="dxa"/>
          </w:tcPr>
          <w:p w14:paraId="3FA5DAD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8CA60F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6F700A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CE007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99E62A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C3B64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D9BC42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BC0966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657F5B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5585AA70" w14:textId="77777777" w:rsidTr="00451360">
        <w:tc>
          <w:tcPr>
            <w:tcW w:w="1108" w:type="dxa"/>
          </w:tcPr>
          <w:p w14:paraId="21B4924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75D72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6FCCE3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B7FFA6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7B64D3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7BDCE8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A9528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5CF1EE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5E1E11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342D28D" w14:textId="77777777" w:rsidTr="00451360">
        <w:tc>
          <w:tcPr>
            <w:tcW w:w="1108" w:type="dxa"/>
          </w:tcPr>
          <w:p w14:paraId="03E87E8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94AD3D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6ADADE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FF6609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9E49E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2B2DA8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275FF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C579C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9DE612D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1E82E4E" w14:textId="77777777" w:rsidTr="00451360">
        <w:tc>
          <w:tcPr>
            <w:tcW w:w="1108" w:type="dxa"/>
          </w:tcPr>
          <w:p w14:paraId="65946C9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A1804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668DC9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FE2E9D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F32A3C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4C27AC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3ED5B4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3D32F4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7C955A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7CCC53F" w14:textId="77777777" w:rsidTr="00451360">
        <w:tc>
          <w:tcPr>
            <w:tcW w:w="1108" w:type="dxa"/>
          </w:tcPr>
          <w:p w14:paraId="33452E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0070F3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9DE79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6EA239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F651C2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4F596A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A23F9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76E6E6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28E4A8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9054997" w14:textId="77777777" w:rsidTr="00451360">
        <w:tc>
          <w:tcPr>
            <w:tcW w:w="1108" w:type="dxa"/>
          </w:tcPr>
          <w:p w14:paraId="05B7FD4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E7D06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D6A92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C8E9B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5E17C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67DB96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03FC5E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998A61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0293C9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5E719D97" w14:textId="77777777" w:rsidTr="00451360">
        <w:tc>
          <w:tcPr>
            <w:tcW w:w="1108" w:type="dxa"/>
          </w:tcPr>
          <w:p w14:paraId="7AE4E13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39A035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24360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7DCEA76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BF9AFB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4D7562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410D9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564B5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3A5E5E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CC49A3D" w14:textId="77777777" w:rsidTr="00451360">
        <w:tc>
          <w:tcPr>
            <w:tcW w:w="1108" w:type="dxa"/>
          </w:tcPr>
          <w:p w14:paraId="47B79F6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A6BA57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EB8692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3A7C91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6DAB78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FC04C2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F373DC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49D6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CB8E8B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00E0514" w14:textId="77777777" w:rsidTr="00451360">
        <w:tc>
          <w:tcPr>
            <w:tcW w:w="1108" w:type="dxa"/>
          </w:tcPr>
          <w:p w14:paraId="6D5DBD0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402A599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3BCB7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9D3A17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6E5FF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08A0D0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7B22BDF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EDE0F9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808AE28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F50EB95" w14:textId="77777777" w:rsidTr="00451360">
        <w:tc>
          <w:tcPr>
            <w:tcW w:w="1108" w:type="dxa"/>
          </w:tcPr>
          <w:p w14:paraId="64E5B43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B3FAE2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09A20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D9AC54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58F3EF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36F3B1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7D3B6F8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C33278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181100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1FB5076" w14:textId="77777777" w:rsidTr="00451360">
        <w:tc>
          <w:tcPr>
            <w:tcW w:w="1108" w:type="dxa"/>
          </w:tcPr>
          <w:p w14:paraId="6E6A837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741D3A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6197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2053B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DDA445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97C1CF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96EF58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0CE542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67F054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4EC9E70" w14:textId="77777777" w:rsidTr="00451360">
        <w:tc>
          <w:tcPr>
            <w:tcW w:w="1108" w:type="dxa"/>
          </w:tcPr>
          <w:p w14:paraId="414A918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4BD35D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9C75E7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0808BA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E7B0A0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13D29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26FFE9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D8582D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35F9A2F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ECEFCE2" w14:textId="77777777" w:rsidTr="00451360">
        <w:tc>
          <w:tcPr>
            <w:tcW w:w="1108" w:type="dxa"/>
          </w:tcPr>
          <w:p w14:paraId="448712F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CEE82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1A68A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12E6A6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CB5863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AEA51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A57E2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8AB4DA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ECF391D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068B2ED" w14:textId="77777777" w:rsidTr="00451360">
        <w:tc>
          <w:tcPr>
            <w:tcW w:w="1108" w:type="dxa"/>
          </w:tcPr>
          <w:p w14:paraId="05C81A9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8B08D9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8357E7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740E76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FF959C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BF592C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0C258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808419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FCA569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C263C5F" w14:textId="77777777" w:rsidTr="00451360">
        <w:tc>
          <w:tcPr>
            <w:tcW w:w="1108" w:type="dxa"/>
          </w:tcPr>
          <w:p w14:paraId="6BA5004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340921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D45C7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901EE9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A2B8A0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359E5B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ACF3E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BADFDF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7CF3B2F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FE0FF1" w14:textId="77777777" w:rsidTr="00451360">
        <w:tc>
          <w:tcPr>
            <w:tcW w:w="1108" w:type="dxa"/>
          </w:tcPr>
          <w:p w14:paraId="51E6E5A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204E2A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078EAB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9D1C04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ECA546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3151A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B9B49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F71FD2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30961E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039EAE2" w14:textId="77777777" w:rsidTr="00451360">
        <w:tc>
          <w:tcPr>
            <w:tcW w:w="1108" w:type="dxa"/>
          </w:tcPr>
          <w:p w14:paraId="22B68AC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4FF618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F0B7A0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655310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D4725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D87A28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77331B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947326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B65ECC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38FA7F" w14:textId="77777777" w:rsidTr="00451360">
        <w:tc>
          <w:tcPr>
            <w:tcW w:w="1108" w:type="dxa"/>
          </w:tcPr>
          <w:p w14:paraId="38F4B05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1E1E34C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7DB86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BB40B5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524643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025A1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EA1ED0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50E570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22D26D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D8DDB0E" w14:textId="77777777" w:rsidTr="00451360">
        <w:tc>
          <w:tcPr>
            <w:tcW w:w="1108" w:type="dxa"/>
          </w:tcPr>
          <w:p w14:paraId="19EED0E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9D0DDA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CD3F7D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AD767A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4AFE06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A41E4B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CEFBA3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3C6936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4110F8A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EA8F9A8" w14:textId="77777777" w:rsidTr="00451360">
        <w:tc>
          <w:tcPr>
            <w:tcW w:w="1108" w:type="dxa"/>
          </w:tcPr>
          <w:p w14:paraId="66196B3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83339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04334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D31FF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234931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45FCEC8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30B7A0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A53FBE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2F2FB8C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62995D8A" w14:textId="77777777" w:rsidTr="00451360">
        <w:tc>
          <w:tcPr>
            <w:tcW w:w="1108" w:type="dxa"/>
          </w:tcPr>
          <w:p w14:paraId="337E8D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18F52E1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0F52A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87C9D6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FAED04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07840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03D346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70FD71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5BB6EDF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4A1530" w14:textId="77777777" w:rsidTr="00451360">
        <w:tc>
          <w:tcPr>
            <w:tcW w:w="1108" w:type="dxa"/>
          </w:tcPr>
          <w:p w14:paraId="30A672F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C96376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9D8BF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7B40949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7916A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0AAD91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55716B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90EDE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A8B9E7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9106AD3" w14:textId="77777777" w:rsidTr="00451360">
        <w:tc>
          <w:tcPr>
            <w:tcW w:w="1108" w:type="dxa"/>
          </w:tcPr>
          <w:p w14:paraId="2A1BBED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575D17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3F1B06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3A082D2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6B979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4723EE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DE3F46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D237D7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5910F9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21F0C0C" w14:textId="77777777" w:rsidTr="00451360">
        <w:tc>
          <w:tcPr>
            <w:tcW w:w="1108" w:type="dxa"/>
          </w:tcPr>
          <w:p w14:paraId="15DEFF5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6F75D0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AB922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B74ED3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FBE30A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E5C407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421127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3CED40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0A8ADC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CFE51DB" w14:textId="77777777" w:rsidTr="00451360">
        <w:tc>
          <w:tcPr>
            <w:tcW w:w="1108" w:type="dxa"/>
          </w:tcPr>
          <w:p w14:paraId="3C1E0C0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7BFBF4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2191D9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891292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3E4D4A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CBFAE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0A803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899958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7709C60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FABFAB3" w14:textId="77777777" w:rsidTr="00451360">
        <w:trPr>
          <w:trHeight w:val="90"/>
        </w:trPr>
        <w:tc>
          <w:tcPr>
            <w:tcW w:w="1108" w:type="dxa"/>
          </w:tcPr>
          <w:p w14:paraId="539726A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8B1FA2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ED69A3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9E5EC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4A01C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D621BA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CBE78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47EFF3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7129A0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AF790C1" w14:textId="77777777" w:rsidTr="00451360">
        <w:trPr>
          <w:trHeight w:val="90"/>
        </w:trPr>
        <w:tc>
          <w:tcPr>
            <w:tcW w:w="1108" w:type="dxa"/>
          </w:tcPr>
          <w:p w14:paraId="13BD7E0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7993D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CE2826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8B0B3B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DEAF2F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4977706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620F41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941F9A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3313D5A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E8DA7F4" w14:textId="77777777" w:rsidTr="00451360">
        <w:trPr>
          <w:trHeight w:val="90"/>
        </w:trPr>
        <w:tc>
          <w:tcPr>
            <w:tcW w:w="1108" w:type="dxa"/>
          </w:tcPr>
          <w:p w14:paraId="2678FA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A4131E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22304D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47C805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7558A1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79E789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584ADC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E0B168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A6C79E9" w14:textId="77777777" w:rsidR="00451360" w:rsidRPr="008A716B" w:rsidRDefault="00451360" w:rsidP="00451360">
            <w:pPr>
              <w:pStyle w:val="af1"/>
            </w:pPr>
          </w:p>
        </w:tc>
      </w:tr>
    </w:tbl>
    <w:p w14:paraId="3B70F9FB" w14:textId="77777777" w:rsidR="00451360" w:rsidRPr="005703D7" w:rsidRDefault="00451360" w:rsidP="005703D7">
      <w:pPr>
        <w:pStyle w:val="af0"/>
      </w:pPr>
    </w:p>
    <w:sectPr w:rsidR="00451360" w:rsidRPr="005703D7" w:rsidSect="00F82113">
      <w:headerReference w:type="default" r:id="rId17"/>
      <w:footerReference w:type="default" r:id="rId18"/>
      <w:pgSz w:w="11906" w:h="16838"/>
      <w:pgMar w:top="420" w:right="849" w:bottom="720" w:left="1418" w:header="539" w:footer="5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D4A89" w14:textId="77777777" w:rsidR="00AA7EF8" w:rsidRDefault="00AA7EF8">
      <w:r>
        <w:separator/>
      </w:r>
    </w:p>
  </w:endnote>
  <w:endnote w:type="continuationSeparator" w:id="0">
    <w:p w14:paraId="5E037CD0" w14:textId="77777777" w:rsidR="00AA7EF8" w:rsidRDefault="00AA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1931"/>
      <w:gridCol w:w="1471"/>
      <w:gridCol w:w="1417"/>
      <w:gridCol w:w="1985"/>
    </w:tblGrid>
    <w:tr w:rsidR="00EE1A1B" w14:paraId="5468A0E0" w14:textId="77777777">
      <w:tc>
        <w:tcPr>
          <w:tcW w:w="1488" w:type="dxa"/>
        </w:tcPr>
        <w:p w14:paraId="04036683" w14:textId="77777777" w:rsidR="00EE1A1B" w:rsidRDefault="00EE1A1B" w:rsidP="002015FE">
          <w:r>
            <w:t>Инв. N подл</w:t>
          </w:r>
        </w:p>
      </w:tc>
      <w:tc>
        <w:tcPr>
          <w:tcW w:w="1931" w:type="dxa"/>
        </w:tcPr>
        <w:p w14:paraId="118060E5" w14:textId="77777777" w:rsidR="00EE1A1B" w:rsidRDefault="00EE1A1B" w:rsidP="002015FE">
          <w:r>
            <w:t>Подп. и дата</w:t>
          </w:r>
        </w:p>
      </w:tc>
      <w:tc>
        <w:tcPr>
          <w:tcW w:w="1471" w:type="dxa"/>
        </w:tcPr>
        <w:p w14:paraId="0511F89A" w14:textId="77777777" w:rsidR="00EE1A1B" w:rsidRDefault="00EE1A1B" w:rsidP="002015FE">
          <w:proofErr w:type="spellStart"/>
          <w:r>
            <w:t>Взам</w:t>
          </w:r>
          <w:proofErr w:type="spellEnd"/>
          <w:r>
            <w:t>. инв. N</w:t>
          </w:r>
        </w:p>
      </w:tc>
      <w:tc>
        <w:tcPr>
          <w:tcW w:w="1417" w:type="dxa"/>
        </w:tcPr>
        <w:p w14:paraId="1D7AE365" w14:textId="77777777" w:rsidR="00EE1A1B" w:rsidRDefault="00EE1A1B" w:rsidP="002015FE">
          <w:r>
            <w:t>Инв. N дуб.</w:t>
          </w:r>
        </w:p>
      </w:tc>
      <w:tc>
        <w:tcPr>
          <w:tcW w:w="1985" w:type="dxa"/>
        </w:tcPr>
        <w:p w14:paraId="0E725D0E" w14:textId="77777777" w:rsidR="00EE1A1B" w:rsidRDefault="00EE1A1B" w:rsidP="002015FE">
          <w:r>
            <w:t>Подп. и дата</w:t>
          </w:r>
        </w:p>
      </w:tc>
    </w:tr>
    <w:tr w:rsidR="00EE1A1B" w14:paraId="2AEAED13" w14:textId="77777777">
      <w:trPr>
        <w:trHeight w:val="415"/>
      </w:trPr>
      <w:tc>
        <w:tcPr>
          <w:tcW w:w="1488" w:type="dxa"/>
        </w:tcPr>
        <w:p w14:paraId="4CF09375" w14:textId="77777777" w:rsidR="00EE1A1B" w:rsidRDefault="00EE1A1B" w:rsidP="002015FE"/>
      </w:tc>
      <w:tc>
        <w:tcPr>
          <w:tcW w:w="1931" w:type="dxa"/>
        </w:tcPr>
        <w:p w14:paraId="4455C06D" w14:textId="77777777" w:rsidR="00EE1A1B" w:rsidRDefault="00EE1A1B" w:rsidP="002015FE"/>
      </w:tc>
      <w:tc>
        <w:tcPr>
          <w:tcW w:w="1471" w:type="dxa"/>
        </w:tcPr>
        <w:p w14:paraId="28C3F608" w14:textId="77777777" w:rsidR="00EE1A1B" w:rsidRDefault="00EE1A1B" w:rsidP="002015FE"/>
      </w:tc>
      <w:tc>
        <w:tcPr>
          <w:tcW w:w="1417" w:type="dxa"/>
        </w:tcPr>
        <w:p w14:paraId="00C261FC" w14:textId="77777777" w:rsidR="00EE1A1B" w:rsidRDefault="00EE1A1B" w:rsidP="002015FE"/>
        <w:p w14:paraId="3C35A231" w14:textId="77777777" w:rsidR="00EE1A1B" w:rsidRDefault="00EE1A1B" w:rsidP="002015FE"/>
      </w:tc>
      <w:tc>
        <w:tcPr>
          <w:tcW w:w="1985" w:type="dxa"/>
        </w:tcPr>
        <w:p w14:paraId="709BFAA1" w14:textId="77777777" w:rsidR="00EE1A1B" w:rsidRDefault="00EE1A1B" w:rsidP="002015FE"/>
      </w:tc>
    </w:tr>
  </w:tbl>
  <w:p w14:paraId="1195ABAD" w14:textId="77777777" w:rsidR="00EE1A1B" w:rsidRDefault="00EE1A1B" w:rsidP="001D251F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1931"/>
      <w:gridCol w:w="1471"/>
      <w:gridCol w:w="1417"/>
      <w:gridCol w:w="1985"/>
    </w:tblGrid>
    <w:tr w:rsidR="00EE1A1B" w14:paraId="19858E33" w14:textId="77777777" w:rsidTr="00C23779">
      <w:tc>
        <w:tcPr>
          <w:tcW w:w="1488" w:type="dxa"/>
        </w:tcPr>
        <w:p w14:paraId="34C32095" w14:textId="77777777" w:rsidR="00EE1A1B" w:rsidRDefault="00EE1A1B" w:rsidP="00C23779">
          <w:r>
            <w:t>Инв. N подл</w:t>
          </w:r>
        </w:p>
      </w:tc>
      <w:tc>
        <w:tcPr>
          <w:tcW w:w="1931" w:type="dxa"/>
        </w:tcPr>
        <w:p w14:paraId="3CC5B637" w14:textId="77777777" w:rsidR="00EE1A1B" w:rsidRDefault="00EE1A1B" w:rsidP="00C23779">
          <w:r>
            <w:t>Подп. и дата</w:t>
          </w:r>
        </w:p>
      </w:tc>
      <w:tc>
        <w:tcPr>
          <w:tcW w:w="1471" w:type="dxa"/>
        </w:tcPr>
        <w:p w14:paraId="07EC3DC4" w14:textId="77777777" w:rsidR="00EE1A1B" w:rsidRDefault="00EE1A1B" w:rsidP="00C23779">
          <w:proofErr w:type="spellStart"/>
          <w:r>
            <w:t>Взам</w:t>
          </w:r>
          <w:proofErr w:type="spellEnd"/>
          <w:r>
            <w:t>. инв. N</w:t>
          </w:r>
        </w:p>
      </w:tc>
      <w:tc>
        <w:tcPr>
          <w:tcW w:w="1417" w:type="dxa"/>
        </w:tcPr>
        <w:p w14:paraId="0D0A3D41" w14:textId="77777777" w:rsidR="00EE1A1B" w:rsidRDefault="00EE1A1B" w:rsidP="00C23779">
          <w:r>
            <w:t>Инв. N дуб.</w:t>
          </w:r>
        </w:p>
      </w:tc>
      <w:tc>
        <w:tcPr>
          <w:tcW w:w="1985" w:type="dxa"/>
        </w:tcPr>
        <w:p w14:paraId="5CDCB12A" w14:textId="77777777" w:rsidR="00EE1A1B" w:rsidRDefault="00EE1A1B" w:rsidP="00C23779">
          <w:r>
            <w:t>Подп. и дата</w:t>
          </w:r>
        </w:p>
      </w:tc>
    </w:tr>
    <w:tr w:rsidR="00EE1A1B" w14:paraId="218E8E9F" w14:textId="77777777" w:rsidTr="00C23779">
      <w:trPr>
        <w:trHeight w:val="415"/>
      </w:trPr>
      <w:tc>
        <w:tcPr>
          <w:tcW w:w="1488" w:type="dxa"/>
        </w:tcPr>
        <w:p w14:paraId="14B4E023" w14:textId="77777777" w:rsidR="00EE1A1B" w:rsidRDefault="00EE1A1B" w:rsidP="00C23779"/>
        <w:p w14:paraId="33ACEA42" w14:textId="77777777" w:rsidR="00EE1A1B" w:rsidRDefault="00EE1A1B" w:rsidP="00C23779"/>
      </w:tc>
      <w:tc>
        <w:tcPr>
          <w:tcW w:w="1931" w:type="dxa"/>
        </w:tcPr>
        <w:p w14:paraId="0BA3B481" w14:textId="77777777" w:rsidR="00EE1A1B" w:rsidRDefault="00EE1A1B" w:rsidP="00C23779"/>
      </w:tc>
      <w:tc>
        <w:tcPr>
          <w:tcW w:w="1471" w:type="dxa"/>
        </w:tcPr>
        <w:p w14:paraId="22507A21" w14:textId="77777777" w:rsidR="00EE1A1B" w:rsidRDefault="00EE1A1B" w:rsidP="00C23779"/>
      </w:tc>
      <w:tc>
        <w:tcPr>
          <w:tcW w:w="1417" w:type="dxa"/>
        </w:tcPr>
        <w:p w14:paraId="717AF410" w14:textId="77777777" w:rsidR="00EE1A1B" w:rsidRDefault="00EE1A1B" w:rsidP="00C23779"/>
      </w:tc>
      <w:tc>
        <w:tcPr>
          <w:tcW w:w="1985" w:type="dxa"/>
        </w:tcPr>
        <w:p w14:paraId="14F1F69D" w14:textId="77777777" w:rsidR="00EE1A1B" w:rsidRDefault="00EE1A1B" w:rsidP="00C23779"/>
      </w:tc>
    </w:tr>
  </w:tbl>
  <w:p w14:paraId="096DD4E6" w14:textId="77777777" w:rsidR="00EE1A1B" w:rsidRDefault="00EE1A1B" w:rsidP="00BB4897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5EDC2" w14:textId="77777777" w:rsidR="00AA7EF8" w:rsidRDefault="00AA7EF8">
      <w:r>
        <w:separator/>
      </w:r>
    </w:p>
  </w:footnote>
  <w:footnote w:type="continuationSeparator" w:id="0">
    <w:p w14:paraId="5B1429A5" w14:textId="77777777" w:rsidR="00AA7EF8" w:rsidRDefault="00AA7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C7A23" w14:textId="77777777" w:rsidR="00EE1A1B" w:rsidRDefault="00EE1A1B" w:rsidP="008631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766204" w14:textId="77777777" w:rsidR="00EE1A1B" w:rsidRDefault="00EE1A1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FE4D4" w14:textId="77777777" w:rsidR="00EE1A1B" w:rsidRPr="00480FBC" w:rsidRDefault="00EE1A1B" w:rsidP="00216984">
    <w:pPr>
      <w:pStyle w:val="a7"/>
      <w:jc w:val="center"/>
      <w:rPr>
        <w:b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5C1DA" w14:textId="77777777" w:rsidR="00EE1A1B" w:rsidRPr="00876875" w:rsidRDefault="00EE1A1B" w:rsidP="008631ED">
    <w:pPr>
      <w:pStyle w:val="a7"/>
      <w:framePr w:wrap="around" w:vAnchor="text" w:hAnchor="margin" w:xAlign="center" w:y="1"/>
      <w:rPr>
        <w:rStyle w:val="a8"/>
        <w:sz w:val="26"/>
        <w:szCs w:val="26"/>
      </w:rPr>
    </w:pPr>
    <w:r w:rsidRPr="00876875">
      <w:rPr>
        <w:rStyle w:val="a8"/>
        <w:sz w:val="26"/>
        <w:szCs w:val="26"/>
      </w:rPr>
      <w:fldChar w:fldCharType="begin"/>
    </w:r>
    <w:r w:rsidRPr="00876875">
      <w:rPr>
        <w:rStyle w:val="a8"/>
        <w:sz w:val="26"/>
        <w:szCs w:val="26"/>
      </w:rPr>
      <w:instrText xml:space="preserve">PAGE  </w:instrText>
    </w:r>
    <w:r w:rsidRPr="00876875">
      <w:rPr>
        <w:rStyle w:val="a8"/>
        <w:sz w:val="26"/>
        <w:szCs w:val="26"/>
      </w:rPr>
      <w:fldChar w:fldCharType="separate"/>
    </w:r>
    <w:r w:rsidR="00694A8C">
      <w:rPr>
        <w:rStyle w:val="a8"/>
        <w:noProof/>
        <w:sz w:val="26"/>
        <w:szCs w:val="26"/>
      </w:rPr>
      <w:t>17</w:t>
    </w:r>
    <w:r w:rsidRPr="00876875">
      <w:rPr>
        <w:rStyle w:val="a8"/>
        <w:sz w:val="26"/>
        <w:szCs w:val="26"/>
      </w:rPr>
      <w:fldChar w:fldCharType="end"/>
    </w:r>
  </w:p>
  <w:p w14:paraId="074A8F88" w14:textId="77777777" w:rsidR="00EE1A1B" w:rsidRPr="00480FBC" w:rsidRDefault="00EE1A1B">
    <w:pPr>
      <w:pStyle w:val="a7"/>
      <w:rPr>
        <w:sz w:val="28"/>
        <w:szCs w:val="28"/>
        <w:lang w:val="en-US"/>
      </w:rPr>
    </w:pPr>
  </w:p>
  <w:p w14:paraId="527104E2" w14:textId="77777777" w:rsidR="00EE1A1B" w:rsidRDefault="00EE1A1B" w:rsidP="00BC140F">
    <w:pPr>
      <w:pStyle w:val="a7"/>
      <w:jc w:val="center"/>
      <w:rPr>
        <w:sz w:val="26"/>
        <w:szCs w:val="26"/>
      </w:rPr>
    </w:pPr>
    <w:r w:rsidRPr="00876875">
      <w:rPr>
        <w:sz w:val="26"/>
        <w:szCs w:val="26"/>
      </w:rPr>
      <w:t>РОФ</w:t>
    </w:r>
    <w:r w:rsidRPr="00876875">
      <w:rPr>
        <w:sz w:val="26"/>
        <w:szCs w:val="26"/>
        <w:lang w:val="en-US"/>
      </w:rPr>
      <w:t>.</w:t>
    </w:r>
    <w:r w:rsidRPr="00876875">
      <w:rPr>
        <w:sz w:val="26"/>
        <w:szCs w:val="26"/>
      </w:rPr>
      <w:t>КФДЛ</w:t>
    </w:r>
    <w:r w:rsidRPr="00876875">
      <w:rPr>
        <w:sz w:val="26"/>
        <w:szCs w:val="26"/>
        <w:lang w:val="en-US"/>
      </w:rPr>
      <w:t>.</w:t>
    </w:r>
    <w:r w:rsidRPr="00876875">
      <w:rPr>
        <w:sz w:val="26"/>
        <w:szCs w:val="26"/>
      </w:rPr>
      <w:t>00</w:t>
    </w:r>
    <w:r>
      <w:rPr>
        <w:sz w:val="26"/>
        <w:szCs w:val="26"/>
      </w:rPr>
      <w:t>398</w:t>
    </w:r>
    <w:r w:rsidRPr="00876875">
      <w:rPr>
        <w:sz w:val="26"/>
        <w:szCs w:val="26"/>
      </w:rPr>
      <w:t>-0</w:t>
    </w:r>
    <w:r>
      <w:rPr>
        <w:sz w:val="26"/>
        <w:szCs w:val="26"/>
      </w:rPr>
      <w:t>3</w:t>
    </w:r>
    <w:r w:rsidRPr="00876875">
      <w:rPr>
        <w:sz w:val="26"/>
        <w:szCs w:val="26"/>
      </w:rPr>
      <w:t xml:space="preserve"> </w:t>
    </w:r>
    <w:r>
      <w:rPr>
        <w:sz w:val="26"/>
        <w:szCs w:val="26"/>
      </w:rPr>
      <w:t>32</w:t>
    </w:r>
    <w:r w:rsidRPr="00876875">
      <w:rPr>
        <w:sz w:val="26"/>
        <w:szCs w:val="26"/>
      </w:rPr>
      <w:t xml:space="preserve"> 01</w:t>
    </w:r>
  </w:p>
  <w:p w14:paraId="54D53FF2" w14:textId="77777777" w:rsidR="00EE1A1B" w:rsidRPr="00480FBC" w:rsidRDefault="00EE1A1B" w:rsidP="00216984">
    <w:pPr>
      <w:pStyle w:val="a7"/>
      <w:jc w:val="center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3291"/>
    <w:multiLevelType w:val="hybridMultilevel"/>
    <w:tmpl w:val="38CA2732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02A"/>
    <w:multiLevelType w:val="multilevel"/>
    <w:tmpl w:val="BB2C2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759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8F58DC"/>
    <w:multiLevelType w:val="hybridMultilevel"/>
    <w:tmpl w:val="52FC1746"/>
    <w:lvl w:ilvl="0" w:tplc="D93C69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2061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14843B6A"/>
    <w:multiLevelType w:val="multilevel"/>
    <w:tmpl w:val="33C8F54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169E60B4"/>
    <w:multiLevelType w:val="hybridMultilevel"/>
    <w:tmpl w:val="277C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C6F8E"/>
    <w:multiLevelType w:val="hybridMultilevel"/>
    <w:tmpl w:val="EC88D00E"/>
    <w:lvl w:ilvl="0" w:tplc="96F83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9B0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026A46"/>
    <w:multiLevelType w:val="hybridMultilevel"/>
    <w:tmpl w:val="80ACC3AC"/>
    <w:lvl w:ilvl="0" w:tplc="D93C6952">
      <w:start w:val="1"/>
      <w:numFmt w:val="decimal"/>
      <w:lvlText w:val="%1."/>
      <w:lvlJc w:val="center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27830D0A"/>
    <w:multiLevelType w:val="hybridMultilevel"/>
    <w:tmpl w:val="FBDCD29E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2869F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D3344AA"/>
    <w:multiLevelType w:val="hybridMultilevel"/>
    <w:tmpl w:val="C05C0224"/>
    <w:lvl w:ilvl="0" w:tplc="25520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76687D"/>
    <w:multiLevelType w:val="hybridMultilevel"/>
    <w:tmpl w:val="39608246"/>
    <w:lvl w:ilvl="0" w:tplc="0E06623A">
      <w:start w:val="1"/>
      <w:numFmt w:val="decimal"/>
      <w:lvlText w:val="%1.1"/>
      <w:lvlJc w:val="center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323712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CC0914"/>
    <w:multiLevelType w:val="hybridMultilevel"/>
    <w:tmpl w:val="CC627954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44442DF"/>
    <w:multiLevelType w:val="hybridMultilevel"/>
    <w:tmpl w:val="251CF1F6"/>
    <w:lvl w:ilvl="0" w:tplc="A02C2356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04F5F41"/>
    <w:multiLevelType w:val="multilevel"/>
    <w:tmpl w:val="29EA676A"/>
    <w:lvl w:ilvl="0">
      <w:start w:val="1"/>
      <w:numFmt w:val="decimal"/>
      <w:lvlText w:val="%1"/>
      <w:lvlJc w:val="left"/>
      <w:pPr>
        <w:ind w:left="1069" w:hanging="360"/>
      </w:pPr>
      <w:rPr>
        <w:rFonts w:ascii="Calibri Light" w:hAnsi="Calibri Light" w:hint="default"/>
        <w:b w:val="0"/>
        <w:i w:val="0"/>
        <w:sz w:val="22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55D3C72"/>
    <w:multiLevelType w:val="hybridMultilevel"/>
    <w:tmpl w:val="5D6A4100"/>
    <w:lvl w:ilvl="0" w:tplc="D93C69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4576D"/>
    <w:multiLevelType w:val="hybridMultilevel"/>
    <w:tmpl w:val="91D2A97A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2F66425"/>
    <w:multiLevelType w:val="multilevel"/>
    <w:tmpl w:val="6CB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386F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9CA62A1"/>
    <w:multiLevelType w:val="hybridMultilevel"/>
    <w:tmpl w:val="206AF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E6F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23673C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E956D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5"/>
  </w:num>
  <w:num w:numId="2">
    <w:abstractNumId w:val="11"/>
  </w:num>
  <w:num w:numId="3">
    <w:abstractNumId w:val="4"/>
  </w:num>
  <w:num w:numId="4">
    <w:abstractNumId w:val="17"/>
  </w:num>
  <w:num w:numId="5">
    <w:abstractNumId w:val="7"/>
  </w:num>
  <w:num w:numId="6">
    <w:abstractNumId w:val="12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16"/>
  </w:num>
  <w:num w:numId="12">
    <w:abstractNumId w:val="10"/>
  </w:num>
  <w:num w:numId="13">
    <w:abstractNumId w:val="23"/>
  </w:num>
  <w:num w:numId="14">
    <w:abstractNumId w:val="21"/>
  </w:num>
  <w:num w:numId="15">
    <w:abstractNumId w:val="15"/>
  </w:num>
  <w:num w:numId="16">
    <w:abstractNumId w:val="8"/>
  </w:num>
  <w:num w:numId="17">
    <w:abstractNumId w:val="3"/>
  </w:num>
  <w:num w:numId="18">
    <w:abstractNumId w:val="18"/>
  </w:num>
  <w:num w:numId="19">
    <w:abstractNumId w:val="2"/>
  </w:num>
  <w:num w:numId="20">
    <w:abstractNumId w:val="24"/>
  </w:num>
  <w:num w:numId="21">
    <w:abstractNumId w:val="13"/>
  </w:num>
  <w:num w:numId="22">
    <w:abstractNumId w:val="14"/>
  </w:num>
  <w:num w:numId="23">
    <w:abstractNumId w:val="9"/>
  </w:num>
  <w:num w:numId="24">
    <w:abstractNumId w:val="24"/>
    <w:lvlOverride w:ilvl="0">
      <w:startOverride w:val="1"/>
    </w:lvlOverride>
  </w:num>
  <w:num w:numId="25">
    <w:abstractNumId w:val="24"/>
    <w:lvlOverride w:ilvl="0">
      <w:startOverride w:val="2"/>
    </w:lvlOverride>
  </w:num>
  <w:num w:numId="26">
    <w:abstractNumId w:val="0"/>
  </w:num>
  <w:num w:numId="27">
    <w:abstractNumId w:val="24"/>
    <w:lvlOverride w:ilvl="0">
      <w:startOverride w:val="1"/>
    </w:lvlOverride>
  </w:num>
  <w:num w:numId="28">
    <w:abstractNumId w:val="20"/>
  </w:num>
  <w:num w:numId="2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26C"/>
    <w:rsid w:val="00001DA5"/>
    <w:rsid w:val="00004B53"/>
    <w:rsid w:val="00006D3A"/>
    <w:rsid w:val="00011723"/>
    <w:rsid w:val="00014255"/>
    <w:rsid w:val="00020679"/>
    <w:rsid w:val="00020EC0"/>
    <w:rsid w:val="00023457"/>
    <w:rsid w:val="00024C88"/>
    <w:rsid w:val="0002556D"/>
    <w:rsid w:val="00027320"/>
    <w:rsid w:val="00027BF6"/>
    <w:rsid w:val="0003164B"/>
    <w:rsid w:val="0003224B"/>
    <w:rsid w:val="00034173"/>
    <w:rsid w:val="00036055"/>
    <w:rsid w:val="00036E84"/>
    <w:rsid w:val="000416ED"/>
    <w:rsid w:val="00042AD9"/>
    <w:rsid w:val="0004485E"/>
    <w:rsid w:val="000530DA"/>
    <w:rsid w:val="00053344"/>
    <w:rsid w:val="00053A06"/>
    <w:rsid w:val="000542F5"/>
    <w:rsid w:val="000555BC"/>
    <w:rsid w:val="00055CC9"/>
    <w:rsid w:val="00055FFC"/>
    <w:rsid w:val="0005742D"/>
    <w:rsid w:val="00063C76"/>
    <w:rsid w:val="00066B20"/>
    <w:rsid w:val="000700DE"/>
    <w:rsid w:val="00070D1D"/>
    <w:rsid w:val="00073E50"/>
    <w:rsid w:val="000749E7"/>
    <w:rsid w:val="00082F1A"/>
    <w:rsid w:val="0008425E"/>
    <w:rsid w:val="000861AA"/>
    <w:rsid w:val="00086C35"/>
    <w:rsid w:val="00087243"/>
    <w:rsid w:val="00087D21"/>
    <w:rsid w:val="00095AC1"/>
    <w:rsid w:val="00096C62"/>
    <w:rsid w:val="000A20DC"/>
    <w:rsid w:val="000A2B96"/>
    <w:rsid w:val="000A3609"/>
    <w:rsid w:val="000B0201"/>
    <w:rsid w:val="000B03E5"/>
    <w:rsid w:val="000B0B2C"/>
    <w:rsid w:val="000B4FF2"/>
    <w:rsid w:val="000C0B87"/>
    <w:rsid w:val="000C2B2B"/>
    <w:rsid w:val="000C2BE5"/>
    <w:rsid w:val="000C3027"/>
    <w:rsid w:val="000C326D"/>
    <w:rsid w:val="000C42F9"/>
    <w:rsid w:val="000D26FF"/>
    <w:rsid w:val="000D4C64"/>
    <w:rsid w:val="000D5BBE"/>
    <w:rsid w:val="000D6819"/>
    <w:rsid w:val="000E54B0"/>
    <w:rsid w:val="000E7A0A"/>
    <w:rsid w:val="000F1318"/>
    <w:rsid w:val="000F2690"/>
    <w:rsid w:val="000F4F22"/>
    <w:rsid w:val="000F5452"/>
    <w:rsid w:val="000F57F1"/>
    <w:rsid w:val="001006A1"/>
    <w:rsid w:val="00100AE9"/>
    <w:rsid w:val="001018BA"/>
    <w:rsid w:val="00101928"/>
    <w:rsid w:val="00103B61"/>
    <w:rsid w:val="00104A3A"/>
    <w:rsid w:val="00106055"/>
    <w:rsid w:val="001072D7"/>
    <w:rsid w:val="001119B5"/>
    <w:rsid w:val="001121BA"/>
    <w:rsid w:val="00113B54"/>
    <w:rsid w:val="00116495"/>
    <w:rsid w:val="00127FB0"/>
    <w:rsid w:val="0013221D"/>
    <w:rsid w:val="00134134"/>
    <w:rsid w:val="001342AE"/>
    <w:rsid w:val="001345E2"/>
    <w:rsid w:val="00134F6D"/>
    <w:rsid w:val="00134FA8"/>
    <w:rsid w:val="0013537D"/>
    <w:rsid w:val="0014239E"/>
    <w:rsid w:val="0014462B"/>
    <w:rsid w:val="00145207"/>
    <w:rsid w:val="0014558A"/>
    <w:rsid w:val="001461F9"/>
    <w:rsid w:val="00147CB6"/>
    <w:rsid w:val="00151C0B"/>
    <w:rsid w:val="001526F2"/>
    <w:rsid w:val="00155202"/>
    <w:rsid w:val="001610CF"/>
    <w:rsid w:val="00161AFB"/>
    <w:rsid w:val="00162587"/>
    <w:rsid w:val="001649EB"/>
    <w:rsid w:val="00170700"/>
    <w:rsid w:val="0017510D"/>
    <w:rsid w:val="00175C51"/>
    <w:rsid w:val="001763C7"/>
    <w:rsid w:val="0017655C"/>
    <w:rsid w:val="00181603"/>
    <w:rsid w:val="00185EEE"/>
    <w:rsid w:val="001860DD"/>
    <w:rsid w:val="0019220D"/>
    <w:rsid w:val="00193BA7"/>
    <w:rsid w:val="0019500C"/>
    <w:rsid w:val="00196DEA"/>
    <w:rsid w:val="00197873"/>
    <w:rsid w:val="001A1E6D"/>
    <w:rsid w:val="001A275D"/>
    <w:rsid w:val="001A6159"/>
    <w:rsid w:val="001A6FBE"/>
    <w:rsid w:val="001A7E2E"/>
    <w:rsid w:val="001B21E1"/>
    <w:rsid w:val="001B3C50"/>
    <w:rsid w:val="001B3F04"/>
    <w:rsid w:val="001B6745"/>
    <w:rsid w:val="001B7853"/>
    <w:rsid w:val="001C3D8B"/>
    <w:rsid w:val="001C6182"/>
    <w:rsid w:val="001C7CE8"/>
    <w:rsid w:val="001D251F"/>
    <w:rsid w:val="001D34D3"/>
    <w:rsid w:val="001D3872"/>
    <w:rsid w:val="001D5853"/>
    <w:rsid w:val="001E02E0"/>
    <w:rsid w:val="001E19E8"/>
    <w:rsid w:val="001E1DB1"/>
    <w:rsid w:val="001F0438"/>
    <w:rsid w:val="001F0D7A"/>
    <w:rsid w:val="001F7052"/>
    <w:rsid w:val="00200F66"/>
    <w:rsid w:val="002015EE"/>
    <w:rsid w:val="002015FE"/>
    <w:rsid w:val="0020415E"/>
    <w:rsid w:val="00206FB8"/>
    <w:rsid w:val="0021010E"/>
    <w:rsid w:val="00213897"/>
    <w:rsid w:val="00213D28"/>
    <w:rsid w:val="00216984"/>
    <w:rsid w:val="002170B2"/>
    <w:rsid w:val="002217FC"/>
    <w:rsid w:val="002238A1"/>
    <w:rsid w:val="00225523"/>
    <w:rsid w:val="00225581"/>
    <w:rsid w:val="00227F69"/>
    <w:rsid w:val="00236397"/>
    <w:rsid w:val="002363E3"/>
    <w:rsid w:val="002450B6"/>
    <w:rsid w:val="002467EF"/>
    <w:rsid w:val="00253D1A"/>
    <w:rsid w:val="00255E8E"/>
    <w:rsid w:val="0026212A"/>
    <w:rsid w:val="00262610"/>
    <w:rsid w:val="00262CFC"/>
    <w:rsid w:val="00263EF4"/>
    <w:rsid w:val="00264527"/>
    <w:rsid w:val="002672D9"/>
    <w:rsid w:val="00267C4A"/>
    <w:rsid w:val="00275638"/>
    <w:rsid w:val="00281349"/>
    <w:rsid w:val="0028182A"/>
    <w:rsid w:val="00284ADB"/>
    <w:rsid w:val="00285C2E"/>
    <w:rsid w:val="002879F9"/>
    <w:rsid w:val="0029412C"/>
    <w:rsid w:val="00294FE0"/>
    <w:rsid w:val="002962E1"/>
    <w:rsid w:val="002A29C3"/>
    <w:rsid w:val="002A4247"/>
    <w:rsid w:val="002A6102"/>
    <w:rsid w:val="002A7F39"/>
    <w:rsid w:val="002B0BE4"/>
    <w:rsid w:val="002B1AB7"/>
    <w:rsid w:val="002B52B9"/>
    <w:rsid w:val="002C3098"/>
    <w:rsid w:val="002C3BAA"/>
    <w:rsid w:val="002C4C12"/>
    <w:rsid w:val="002C5214"/>
    <w:rsid w:val="002C7C1A"/>
    <w:rsid w:val="002D0D8C"/>
    <w:rsid w:val="002D3079"/>
    <w:rsid w:val="002D4AE2"/>
    <w:rsid w:val="002D5C61"/>
    <w:rsid w:val="002D69E8"/>
    <w:rsid w:val="002E1991"/>
    <w:rsid w:val="002E3CF6"/>
    <w:rsid w:val="002E3FB1"/>
    <w:rsid w:val="002E45BE"/>
    <w:rsid w:val="002E6A96"/>
    <w:rsid w:val="002E700E"/>
    <w:rsid w:val="002F0026"/>
    <w:rsid w:val="002F26C1"/>
    <w:rsid w:val="002F2D8C"/>
    <w:rsid w:val="002F2EAC"/>
    <w:rsid w:val="002F38A1"/>
    <w:rsid w:val="002F3973"/>
    <w:rsid w:val="002F63E5"/>
    <w:rsid w:val="002F660D"/>
    <w:rsid w:val="00303588"/>
    <w:rsid w:val="00310611"/>
    <w:rsid w:val="00311487"/>
    <w:rsid w:val="0031175F"/>
    <w:rsid w:val="00311916"/>
    <w:rsid w:val="003120DF"/>
    <w:rsid w:val="00315733"/>
    <w:rsid w:val="00316D7B"/>
    <w:rsid w:val="00321DF9"/>
    <w:rsid w:val="00323D91"/>
    <w:rsid w:val="0032614C"/>
    <w:rsid w:val="0032763F"/>
    <w:rsid w:val="00336571"/>
    <w:rsid w:val="003430B8"/>
    <w:rsid w:val="0034320A"/>
    <w:rsid w:val="00350C94"/>
    <w:rsid w:val="003515A8"/>
    <w:rsid w:val="003533D1"/>
    <w:rsid w:val="003547FF"/>
    <w:rsid w:val="00355D48"/>
    <w:rsid w:val="00356AF1"/>
    <w:rsid w:val="003656D4"/>
    <w:rsid w:val="00372CD2"/>
    <w:rsid w:val="00376D41"/>
    <w:rsid w:val="003770F9"/>
    <w:rsid w:val="00377BC6"/>
    <w:rsid w:val="003820C2"/>
    <w:rsid w:val="003829E0"/>
    <w:rsid w:val="003854C7"/>
    <w:rsid w:val="00385A05"/>
    <w:rsid w:val="00387452"/>
    <w:rsid w:val="00394967"/>
    <w:rsid w:val="00394DAF"/>
    <w:rsid w:val="0039648A"/>
    <w:rsid w:val="003A0F27"/>
    <w:rsid w:val="003A494A"/>
    <w:rsid w:val="003B2432"/>
    <w:rsid w:val="003B28A7"/>
    <w:rsid w:val="003B386A"/>
    <w:rsid w:val="003B49A5"/>
    <w:rsid w:val="003B531E"/>
    <w:rsid w:val="003B5B5B"/>
    <w:rsid w:val="003B6415"/>
    <w:rsid w:val="003B688F"/>
    <w:rsid w:val="003C08BA"/>
    <w:rsid w:val="003C0AE3"/>
    <w:rsid w:val="003C0FC2"/>
    <w:rsid w:val="003C1359"/>
    <w:rsid w:val="003C3D1A"/>
    <w:rsid w:val="003C4995"/>
    <w:rsid w:val="003C63C2"/>
    <w:rsid w:val="003D05FD"/>
    <w:rsid w:val="003D1A0F"/>
    <w:rsid w:val="003D77D9"/>
    <w:rsid w:val="003D7EC3"/>
    <w:rsid w:val="003E0E7F"/>
    <w:rsid w:val="003E3130"/>
    <w:rsid w:val="003E4697"/>
    <w:rsid w:val="003F3F13"/>
    <w:rsid w:val="003F6DCA"/>
    <w:rsid w:val="003F7CB2"/>
    <w:rsid w:val="003F7E3A"/>
    <w:rsid w:val="004000E6"/>
    <w:rsid w:val="0040031D"/>
    <w:rsid w:val="00400CBC"/>
    <w:rsid w:val="00402B75"/>
    <w:rsid w:val="004046CB"/>
    <w:rsid w:val="0040577C"/>
    <w:rsid w:val="0041068E"/>
    <w:rsid w:val="00410A8B"/>
    <w:rsid w:val="00410D96"/>
    <w:rsid w:val="0041181B"/>
    <w:rsid w:val="00412018"/>
    <w:rsid w:val="0042056A"/>
    <w:rsid w:val="0042174E"/>
    <w:rsid w:val="00423EBB"/>
    <w:rsid w:val="004269B4"/>
    <w:rsid w:val="00430235"/>
    <w:rsid w:val="00431C93"/>
    <w:rsid w:val="004335C2"/>
    <w:rsid w:val="00434894"/>
    <w:rsid w:val="004376A6"/>
    <w:rsid w:val="00440533"/>
    <w:rsid w:val="00443BD8"/>
    <w:rsid w:val="00444BF5"/>
    <w:rsid w:val="00444E31"/>
    <w:rsid w:val="004455F2"/>
    <w:rsid w:val="00445C5F"/>
    <w:rsid w:val="00446947"/>
    <w:rsid w:val="00450804"/>
    <w:rsid w:val="00450C2B"/>
    <w:rsid w:val="00451360"/>
    <w:rsid w:val="004524D0"/>
    <w:rsid w:val="00454241"/>
    <w:rsid w:val="00454E46"/>
    <w:rsid w:val="00457688"/>
    <w:rsid w:val="00461339"/>
    <w:rsid w:val="00461409"/>
    <w:rsid w:val="00462844"/>
    <w:rsid w:val="00462C56"/>
    <w:rsid w:val="00462CF6"/>
    <w:rsid w:val="004643A1"/>
    <w:rsid w:val="004676B3"/>
    <w:rsid w:val="0047049F"/>
    <w:rsid w:val="00470AC2"/>
    <w:rsid w:val="00470B93"/>
    <w:rsid w:val="0047692E"/>
    <w:rsid w:val="00476A10"/>
    <w:rsid w:val="00480BF2"/>
    <w:rsid w:val="00480E63"/>
    <w:rsid w:val="00480FBC"/>
    <w:rsid w:val="004878E9"/>
    <w:rsid w:val="004906F8"/>
    <w:rsid w:val="0049167D"/>
    <w:rsid w:val="00491D18"/>
    <w:rsid w:val="00492610"/>
    <w:rsid w:val="00496CAE"/>
    <w:rsid w:val="0049742A"/>
    <w:rsid w:val="004A6069"/>
    <w:rsid w:val="004B0CC9"/>
    <w:rsid w:val="004B117A"/>
    <w:rsid w:val="004B28CC"/>
    <w:rsid w:val="004B4381"/>
    <w:rsid w:val="004B614E"/>
    <w:rsid w:val="004C063C"/>
    <w:rsid w:val="004D1291"/>
    <w:rsid w:val="004D4E4A"/>
    <w:rsid w:val="004D5918"/>
    <w:rsid w:val="004D7E83"/>
    <w:rsid w:val="004E12FA"/>
    <w:rsid w:val="004E187E"/>
    <w:rsid w:val="004E31BE"/>
    <w:rsid w:val="004E35CA"/>
    <w:rsid w:val="004E3F27"/>
    <w:rsid w:val="004E6A49"/>
    <w:rsid w:val="004F0F0F"/>
    <w:rsid w:val="004F5567"/>
    <w:rsid w:val="004F5997"/>
    <w:rsid w:val="004F64C3"/>
    <w:rsid w:val="004F6BDE"/>
    <w:rsid w:val="00501D7B"/>
    <w:rsid w:val="00504CC8"/>
    <w:rsid w:val="00504D18"/>
    <w:rsid w:val="00511246"/>
    <w:rsid w:val="00512833"/>
    <w:rsid w:val="005176F5"/>
    <w:rsid w:val="00517CDD"/>
    <w:rsid w:val="00517E3C"/>
    <w:rsid w:val="00522AC9"/>
    <w:rsid w:val="0052603A"/>
    <w:rsid w:val="005266C7"/>
    <w:rsid w:val="00527369"/>
    <w:rsid w:val="00532E3A"/>
    <w:rsid w:val="005331C3"/>
    <w:rsid w:val="00533F2F"/>
    <w:rsid w:val="005354BD"/>
    <w:rsid w:val="00536A9C"/>
    <w:rsid w:val="00540E76"/>
    <w:rsid w:val="00541073"/>
    <w:rsid w:val="00542E89"/>
    <w:rsid w:val="00550D6F"/>
    <w:rsid w:val="00554691"/>
    <w:rsid w:val="005567BA"/>
    <w:rsid w:val="005624EC"/>
    <w:rsid w:val="005629A8"/>
    <w:rsid w:val="005638B9"/>
    <w:rsid w:val="005669E3"/>
    <w:rsid w:val="005703D7"/>
    <w:rsid w:val="00570471"/>
    <w:rsid w:val="0057175D"/>
    <w:rsid w:val="00571AD9"/>
    <w:rsid w:val="00571F02"/>
    <w:rsid w:val="0057369D"/>
    <w:rsid w:val="005768DD"/>
    <w:rsid w:val="005804CA"/>
    <w:rsid w:val="00585E97"/>
    <w:rsid w:val="005903EB"/>
    <w:rsid w:val="005917EC"/>
    <w:rsid w:val="005935C0"/>
    <w:rsid w:val="00595B12"/>
    <w:rsid w:val="00595EDE"/>
    <w:rsid w:val="005A17BA"/>
    <w:rsid w:val="005A332E"/>
    <w:rsid w:val="005A5F23"/>
    <w:rsid w:val="005A6064"/>
    <w:rsid w:val="005A6EC8"/>
    <w:rsid w:val="005B330A"/>
    <w:rsid w:val="005B660D"/>
    <w:rsid w:val="005C0D41"/>
    <w:rsid w:val="005C3A32"/>
    <w:rsid w:val="005C483F"/>
    <w:rsid w:val="005C5E10"/>
    <w:rsid w:val="005D222F"/>
    <w:rsid w:val="005D3F05"/>
    <w:rsid w:val="005D6F6D"/>
    <w:rsid w:val="005E063F"/>
    <w:rsid w:val="005E146E"/>
    <w:rsid w:val="005E435F"/>
    <w:rsid w:val="005E57F1"/>
    <w:rsid w:val="005F2F82"/>
    <w:rsid w:val="00601CEA"/>
    <w:rsid w:val="00602641"/>
    <w:rsid w:val="006068BE"/>
    <w:rsid w:val="00626CAD"/>
    <w:rsid w:val="00634516"/>
    <w:rsid w:val="006446B9"/>
    <w:rsid w:val="006560C2"/>
    <w:rsid w:val="00657836"/>
    <w:rsid w:val="00661639"/>
    <w:rsid w:val="00670479"/>
    <w:rsid w:val="006723B0"/>
    <w:rsid w:val="00673E9C"/>
    <w:rsid w:val="00676034"/>
    <w:rsid w:val="00684C80"/>
    <w:rsid w:val="00690666"/>
    <w:rsid w:val="006918C0"/>
    <w:rsid w:val="00692B1A"/>
    <w:rsid w:val="00694A8C"/>
    <w:rsid w:val="006A197F"/>
    <w:rsid w:val="006A2828"/>
    <w:rsid w:val="006A4276"/>
    <w:rsid w:val="006A7819"/>
    <w:rsid w:val="006B1085"/>
    <w:rsid w:val="006B1899"/>
    <w:rsid w:val="006B3265"/>
    <w:rsid w:val="006B3EE3"/>
    <w:rsid w:val="006B4CC2"/>
    <w:rsid w:val="006B588C"/>
    <w:rsid w:val="006C3195"/>
    <w:rsid w:val="006C66DE"/>
    <w:rsid w:val="006C6ACA"/>
    <w:rsid w:val="006D14EE"/>
    <w:rsid w:val="006D653A"/>
    <w:rsid w:val="006D789D"/>
    <w:rsid w:val="006E1AA0"/>
    <w:rsid w:val="006E6205"/>
    <w:rsid w:val="006E7F8A"/>
    <w:rsid w:val="006F4936"/>
    <w:rsid w:val="006F7FA5"/>
    <w:rsid w:val="0070001D"/>
    <w:rsid w:val="00701FED"/>
    <w:rsid w:val="00704249"/>
    <w:rsid w:val="0071398F"/>
    <w:rsid w:val="00725FCD"/>
    <w:rsid w:val="00726C62"/>
    <w:rsid w:val="00726F21"/>
    <w:rsid w:val="00727A2B"/>
    <w:rsid w:val="007304A0"/>
    <w:rsid w:val="007358D5"/>
    <w:rsid w:val="007365C3"/>
    <w:rsid w:val="00740749"/>
    <w:rsid w:val="00744140"/>
    <w:rsid w:val="00746ADA"/>
    <w:rsid w:val="00754276"/>
    <w:rsid w:val="007613CE"/>
    <w:rsid w:val="007620BD"/>
    <w:rsid w:val="00762B9B"/>
    <w:rsid w:val="0076317A"/>
    <w:rsid w:val="00763613"/>
    <w:rsid w:val="007669C1"/>
    <w:rsid w:val="00774279"/>
    <w:rsid w:val="007752B1"/>
    <w:rsid w:val="00775E4B"/>
    <w:rsid w:val="00782242"/>
    <w:rsid w:val="00785F15"/>
    <w:rsid w:val="007861F0"/>
    <w:rsid w:val="00786E6A"/>
    <w:rsid w:val="007879E5"/>
    <w:rsid w:val="007909C0"/>
    <w:rsid w:val="007930D5"/>
    <w:rsid w:val="007936A1"/>
    <w:rsid w:val="00793E24"/>
    <w:rsid w:val="00796E67"/>
    <w:rsid w:val="007A1676"/>
    <w:rsid w:val="007A487C"/>
    <w:rsid w:val="007B226F"/>
    <w:rsid w:val="007B777D"/>
    <w:rsid w:val="007B77E6"/>
    <w:rsid w:val="007C29AC"/>
    <w:rsid w:val="007C37D1"/>
    <w:rsid w:val="007D1D08"/>
    <w:rsid w:val="007D1EAD"/>
    <w:rsid w:val="007D5F85"/>
    <w:rsid w:val="007E0599"/>
    <w:rsid w:val="007E4550"/>
    <w:rsid w:val="007E68F8"/>
    <w:rsid w:val="007E7274"/>
    <w:rsid w:val="007F0D68"/>
    <w:rsid w:val="007F181C"/>
    <w:rsid w:val="007F1E73"/>
    <w:rsid w:val="007F26BE"/>
    <w:rsid w:val="007F48CF"/>
    <w:rsid w:val="007F5685"/>
    <w:rsid w:val="007F5A9F"/>
    <w:rsid w:val="00801464"/>
    <w:rsid w:val="0080418D"/>
    <w:rsid w:val="00805858"/>
    <w:rsid w:val="00805C53"/>
    <w:rsid w:val="00806A51"/>
    <w:rsid w:val="008075BF"/>
    <w:rsid w:val="0080769C"/>
    <w:rsid w:val="00811B7A"/>
    <w:rsid w:val="00814720"/>
    <w:rsid w:val="008201C0"/>
    <w:rsid w:val="00821375"/>
    <w:rsid w:val="008234E0"/>
    <w:rsid w:val="00824B2E"/>
    <w:rsid w:val="00833D62"/>
    <w:rsid w:val="00833F6F"/>
    <w:rsid w:val="00835718"/>
    <w:rsid w:val="008364DB"/>
    <w:rsid w:val="0083662A"/>
    <w:rsid w:val="00837773"/>
    <w:rsid w:val="00845BBE"/>
    <w:rsid w:val="00846354"/>
    <w:rsid w:val="008469D9"/>
    <w:rsid w:val="00850991"/>
    <w:rsid w:val="00851C07"/>
    <w:rsid w:val="00853C4B"/>
    <w:rsid w:val="00854202"/>
    <w:rsid w:val="00855E00"/>
    <w:rsid w:val="00855EAF"/>
    <w:rsid w:val="0085655B"/>
    <w:rsid w:val="00860BCC"/>
    <w:rsid w:val="00861BBF"/>
    <w:rsid w:val="00862B05"/>
    <w:rsid w:val="008631ED"/>
    <w:rsid w:val="00864BBB"/>
    <w:rsid w:val="00865513"/>
    <w:rsid w:val="008656B0"/>
    <w:rsid w:val="008660A8"/>
    <w:rsid w:val="00867355"/>
    <w:rsid w:val="008706CF"/>
    <w:rsid w:val="00870CC7"/>
    <w:rsid w:val="00871C05"/>
    <w:rsid w:val="00872056"/>
    <w:rsid w:val="008767D9"/>
    <w:rsid w:val="00876875"/>
    <w:rsid w:val="00876E08"/>
    <w:rsid w:val="00880369"/>
    <w:rsid w:val="00880462"/>
    <w:rsid w:val="00883192"/>
    <w:rsid w:val="008833DE"/>
    <w:rsid w:val="00883A03"/>
    <w:rsid w:val="00887A2D"/>
    <w:rsid w:val="00890296"/>
    <w:rsid w:val="00890BA5"/>
    <w:rsid w:val="00890E9D"/>
    <w:rsid w:val="008914F1"/>
    <w:rsid w:val="00891D15"/>
    <w:rsid w:val="00897065"/>
    <w:rsid w:val="00897B11"/>
    <w:rsid w:val="00897F93"/>
    <w:rsid w:val="008A02F7"/>
    <w:rsid w:val="008A3B92"/>
    <w:rsid w:val="008B208C"/>
    <w:rsid w:val="008B241C"/>
    <w:rsid w:val="008B39C5"/>
    <w:rsid w:val="008B4C52"/>
    <w:rsid w:val="008B6DE1"/>
    <w:rsid w:val="008C11A5"/>
    <w:rsid w:val="008C31DC"/>
    <w:rsid w:val="008C3599"/>
    <w:rsid w:val="008C5438"/>
    <w:rsid w:val="008C60A6"/>
    <w:rsid w:val="008D0FE0"/>
    <w:rsid w:val="008D13E3"/>
    <w:rsid w:val="008D28D7"/>
    <w:rsid w:val="008D2D44"/>
    <w:rsid w:val="008D3813"/>
    <w:rsid w:val="008D6916"/>
    <w:rsid w:val="008E359F"/>
    <w:rsid w:val="008E36D7"/>
    <w:rsid w:val="008E465D"/>
    <w:rsid w:val="008E5FD0"/>
    <w:rsid w:val="008E7418"/>
    <w:rsid w:val="008F0283"/>
    <w:rsid w:val="008F17DD"/>
    <w:rsid w:val="008F2C97"/>
    <w:rsid w:val="008F3AB9"/>
    <w:rsid w:val="008F5187"/>
    <w:rsid w:val="008F571C"/>
    <w:rsid w:val="008F59D7"/>
    <w:rsid w:val="008F6658"/>
    <w:rsid w:val="008F7F46"/>
    <w:rsid w:val="00900473"/>
    <w:rsid w:val="009012BA"/>
    <w:rsid w:val="00902C17"/>
    <w:rsid w:val="00902E7F"/>
    <w:rsid w:val="0090595E"/>
    <w:rsid w:val="00910433"/>
    <w:rsid w:val="009159B7"/>
    <w:rsid w:val="0091668B"/>
    <w:rsid w:val="00921E15"/>
    <w:rsid w:val="00925E69"/>
    <w:rsid w:val="00925F75"/>
    <w:rsid w:val="00926024"/>
    <w:rsid w:val="00927FB9"/>
    <w:rsid w:val="00931983"/>
    <w:rsid w:val="0093462B"/>
    <w:rsid w:val="0093489A"/>
    <w:rsid w:val="009360EA"/>
    <w:rsid w:val="0094184B"/>
    <w:rsid w:val="009423F0"/>
    <w:rsid w:val="0094302B"/>
    <w:rsid w:val="00947692"/>
    <w:rsid w:val="00952AA8"/>
    <w:rsid w:val="00963EA8"/>
    <w:rsid w:val="00964F73"/>
    <w:rsid w:val="0096508A"/>
    <w:rsid w:val="00965134"/>
    <w:rsid w:val="00967288"/>
    <w:rsid w:val="0096787E"/>
    <w:rsid w:val="0097265D"/>
    <w:rsid w:val="00972695"/>
    <w:rsid w:val="00972ADF"/>
    <w:rsid w:val="00972F82"/>
    <w:rsid w:val="00974C47"/>
    <w:rsid w:val="009751D6"/>
    <w:rsid w:val="00981CC0"/>
    <w:rsid w:val="009833B5"/>
    <w:rsid w:val="00983667"/>
    <w:rsid w:val="009848E1"/>
    <w:rsid w:val="009850AD"/>
    <w:rsid w:val="0099178E"/>
    <w:rsid w:val="009928BA"/>
    <w:rsid w:val="00994205"/>
    <w:rsid w:val="00996FE3"/>
    <w:rsid w:val="009A049C"/>
    <w:rsid w:val="009A0599"/>
    <w:rsid w:val="009A189F"/>
    <w:rsid w:val="009A4D35"/>
    <w:rsid w:val="009A4E64"/>
    <w:rsid w:val="009A549D"/>
    <w:rsid w:val="009A680F"/>
    <w:rsid w:val="009A6D86"/>
    <w:rsid w:val="009B2910"/>
    <w:rsid w:val="009B524F"/>
    <w:rsid w:val="009C1139"/>
    <w:rsid w:val="009C2A36"/>
    <w:rsid w:val="009C2F2F"/>
    <w:rsid w:val="009C3736"/>
    <w:rsid w:val="009C3A63"/>
    <w:rsid w:val="009C4A78"/>
    <w:rsid w:val="009C58FB"/>
    <w:rsid w:val="009C6B63"/>
    <w:rsid w:val="009C6B7A"/>
    <w:rsid w:val="009C6C96"/>
    <w:rsid w:val="009D1BCF"/>
    <w:rsid w:val="009E39A3"/>
    <w:rsid w:val="009F00A5"/>
    <w:rsid w:val="009F07A6"/>
    <w:rsid w:val="009F1E95"/>
    <w:rsid w:val="009F4D93"/>
    <w:rsid w:val="009F6CEC"/>
    <w:rsid w:val="009F7D6F"/>
    <w:rsid w:val="00A01DB1"/>
    <w:rsid w:val="00A02898"/>
    <w:rsid w:val="00A02EAF"/>
    <w:rsid w:val="00A051FE"/>
    <w:rsid w:val="00A063D4"/>
    <w:rsid w:val="00A070DA"/>
    <w:rsid w:val="00A0716B"/>
    <w:rsid w:val="00A1060E"/>
    <w:rsid w:val="00A15394"/>
    <w:rsid w:val="00A203A8"/>
    <w:rsid w:val="00A23D1E"/>
    <w:rsid w:val="00A251C6"/>
    <w:rsid w:val="00A25E4E"/>
    <w:rsid w:val="00A306A5"/>
    <w:rsid w:val="00A33502"/>
    <w:rsid w:val="00A362A0"/>
    <w:rsid w:val="00A3745F"/>
    <w:rsid w:val="00A40FA4"/>
    <w:rsid w:val="00A41293"/>
    <w:rsid w:val="00A41C64"/>
    <w:rsid w:val="00A46A13"/>
    <w:rsid w:val="00A47C97"/>
    <w:rsid w:val="00A5080E"/>
    <w:rsid w:val="00A50CDE"/>
    <w:rsid w:val="00A52E69"/>
    <w:rsid w:val="00A5444B"/>
    <w:rsid w:val="00A62084"/>
    <w:rsid w:val="00A62220"/>
    <w:rsid w:val="00A6660E"/>
    <w:rsid w:val="00A7196C"/>
    <w:rsid w:val="00A74432"/>
    <w:rsid w:val="00A76365"/>
    <w:rsid w:val="00A770DE"/>
    <w:rsid w:val="00A8145D"/>
    <w:rsid w:val="00A831A4"/>
    <w:rsid w:val="00A87D4D"/>
    <w:rsid w:val="00A87D4F"/>
    <w:rsid w:val="00A9170D"/>
    <w:rsid w:val="00A95B84"/>
    <w:rsid w:val="00A96A5A"/>
    <w:rsid w:val="00AA105B"/>
    <w:rsid w:val="00AA2D85"/>
    <w:rsid w:val="00AA5712"/>
    <w:rsid w:val="00AA57DD"/>
    <w:rsid w:val="00AA61A2"/>
    <w:rsid w:val="00AA6A9B"/>
    <w:rsid w:val="00AA7EF8"/>
    <w:rsid w:val="00AB2FA9"/>
    <w:rsid w:val="00AB6DE5"/>
    <w:rsid w:val="00AB7026"/>
    <w:rsid w:val="00AC3546"/>
    <w:rsid w:val="00AC3DB9"/>
    <w:rsid w:val="00AC54E9"/>
    <w:rsid w:val="00AC659A"/>
    <w:rsid w:val="00AC723F"/>
    <w:rsid w:val="00AC7D43"/>
    <w:rsid w:val="00AD16D9"/>
    <w:rsid w:val="00AD4197"/>
    <w:rsid w:val="00AD6D5A"/>
    <w:rsid w:val="00AE011A"/>
    <w:rsid w:val="00AE1922"/>
    <w:rsid w:val="00AE288C"/>
    <w:rsid w:val="00AE2EFD"/>
    <w:rsid w:val="00AE5BF8"/>
    <w:rsid w:val="00AF159C"/>
    <w:rsid w:val="00AF29F5"/>
    <w:rsid w:val="00AF2AA3"/>
    <w:rsid w:val="00AF5E05"/>
    <w:rsid w:val="00AF6A81"/>
    <w:rsid w:val="00AF7F2D"/>
    <w:rsid w:val="00B022E2"/>
    <w:rsid w:val="00B0246F"/>
    <w:rsid w:val="00B02F14"/>
    <w:rsid w:val="00B05978"/>
    <w:rsid w:val="00B06DE9"/>
    <w:rsid w:val="00B07BC3"/>
    <w:rsid w:val="00B10359"/>
    <w:rsid w:val="00B11DC7"/>
    <w:rsid w:val="00B13370"/>
    <w:rsid w:val="00B225E2"/>
    <w:rsid w:val="00B22625"/>
    <w:rsid w:val="00B333D1"/>
    <w:rsid w:val="00B33750"/>
    <w:rsid w:val="00B34DB8"/>
    <w:rsid w:val="00B44179"/>
    <w:rsid w:val="00B50216"/>
    <w:rsid w:val="00B5200C"/>
    <w:rsid w:val="00B602EB"/>
    <w:rsid w:val="00B63015"/>
    <w:rsid w:val="00B633C3"/>
    <w:rsid w:val="00B66F91"/>
    <w:rsid w:val="00B67C59"/>
    <w:rsid w:val="00B71431"/>
    <w:rsid w:val="00B72B6D"/>
    <w:rsid w:val="00B74F93"/>
    <w:rsid w:val="00B75EE0"/>
    <w:rsid w:val="00B76514"/>
    <w:rsid w:val="00B777F3"/>
    <w:rsid w:val="00B80CAA"/>
    <w:rsid w:val="00B826E9"/>
    <w:rsid w:val="00B82F8F"/>
    <w:rsid w:val="00B8510E"/>
    <w:rsid w:val="00B908C4"/>
    <w:rsid w:val="00B93352"/>
    <w:rsid w:val="00B9350D"/>
    <w:rsid w:val="00B93D4E"/>
    <w:rsid w:val="00B95D1C"/>
    <w:rsid w:val="00B977F7"/>
    <w:rsid w:val="00BA203E"/>
    <w:rsid w:val="00BA3969"/>
    <w:rsid w:val="00BA4132"/>
    <w:rsid w:val="00BA566A"/>
    <w:rsid w:val="00BB1163"/>
    <w:rsid w:val="00BB325D"/>
    <w:rsid w:val="00BB410E"/>
    <w:rsid w:val="00BB43F6"/>
    <w:rsid w:val="00BB4897"/>
    <w:rsid w:val="00BB5757"/>
    <w:rsid w:val="00BB5CF7"/>
    <w:rsid w:val="00BC0DED"/>
    <w:rsid w:val="00BC140F"/>
    <w:rsid w:val="00BC27F8"/>
    <w:rsid w:val="00BC357F"/>
    <w:rsid w:val="00BC49C0"/>
    <w:rsid w:val="00BC6783"/>
    <w:rsid w:val="00BD0621"/>
    <w:rsid w:val="00BD072E"/>
    <w:rsid w:val="00BD10BF"/>
    <w:rsid w:val="00BD7CD4"/>
    <w:rsid w:val="00BE1CE8"/>
    <w:rsid w:val="00BE35EE"/>
    <w:rsid w:val="00BE60EF"/>
    <w:rsid w:val="00BE792F"/>
    <w:rsid w:val="00BF134A"/>
    <w:rsid w:val="00BF1860"/>
    <w:rsid w:val="00BF2912"/>
    <w:rsid w:val="00BF3941"/>
    <w:rsid w:val="00C01431"/>
    <w:rsid w:val="00C03303"/>
    <w:rsid w:val="00C04F9E"/>
    <w:rsid w:val="00C06F0B"/>
    <w:rsid w:val="00C10266"/>
    <w:rsid w:val="00C1237B"/>
    <w:rsid w:val="00C17B25"/>
    <w:rsid w:val="00C17EAC"/>
    <w:rsid w:val="00C20E63"/>
    <w:rsid w:val="00C22646"/>
    <w:rsid w:val="00C23779"/>
    <w:rsid w:val="00C239E3"/>
    <w:rsid w:val="00C240A0"/>
    <w:rsid w:val="00C2509A"/>
    <w:rsid w:val="00C25D3B"/>
    <w:rsid w:val="00C3223C"/>
    <w:rsid w:val="00C337F1"/>
    <w:rsid w:val="00C36D78"/>
    <w:rsid w:val="00C41A17"/>
    <w:rsid w:val="00C44FAE"/>
    <w:rsid w:val="00C46B24"/>
    <w:rsid w:val="00C51ED5"/>
    <w:rsid w:val="00C51F40"/>
    <w:rsid w:val="00C52E73"/>
    <w:rsid w:val="00C549F2"/>
    <w:rsid w:val="00C55733"/>
    <w:rsid w:val="00C56682"/>
    <w:rsid w:val="00C57277"/>
    <w:rsid w:val="00C60A7A"/>
    <w:rsid w:val="00C63E0B"/>
    <w:rsid w:val="00C63FBD"/>
    <w:rsid w:val="00C64060"/>
    <w:rsid w:val="00C65623"/>
    <w:rsid w:val="00C673C8"/>
    <w:rsid w:val="00C73B56"/>
    <w:rsid w:val="00C74AC5"/>
    <w:rsid w:val="00C752E7"/>
    <w:rsid w:val="00C7780C"/>
    <w:rsid w:val="00C82BF9"/>
    <w:rsid w:val="00C83D56"/>
    <w:rsid w:val="00C84687"/>
    <w:rsid w:val="00C95333"/>
    <w:rsid w:val="00CA1C38"/>
    <w:rsid w:val="00CA453D"/>
    <w:rsid w:val="00CA4D6A"/>
    <w:rsid w:val="00CB1860"/>
    <w:rsid w:val="00CC3A0B"/>
    <w:rsid w:val="00CC5381"/>
    <w:rsid w:val="00CC7AE4"/>
    <w:rsid w:val="00CC7D59"/>
    <w:rsid w:val="00CC7F40"/>
    <w:rsid w:val="00CD0F6F"/>
    <w:rsid w:val="00CD2090"/>
    <w:rsid w:val="00CD2976"/>
    <w:rsid w:val="00CD79EC"/>
    <w:rsid w:val="00CE1086"/>
    <w:rsid w:val="00CE5FBA"/>
    <w:rsid w:val="00CF3021"/>
    <w:rsid w:val="00D00F8C"/>
    <w:rsid w:val="00D01A23"/>
    <w:rsid w:val="00D01AF1"/>
    <w:rsid w:val="00D01C21"/>
    <w:rsid w:val="00D0370C"/>
    <w:rsid w:val="00D03C6A"/>
    <w:rsid w:val="00D101D9"/>
    <w:rsid w:val="00D16693"/>
    <w:rsid w:val="00D1685F"/>
    <w:rsid w:val="00D16988"/>
    <w:rsid w:val="00D24754"/>
    <w:rsid w:val="00D24ADA"/>
    <w:rsid w:val="00D24B66"/>
    <w:rsid w:val="00D26C58"/>
    <w:rsid w:val="00D319E8"/>
    <w:rsid w:val="00D358EA"/>
    <w:rsid w:val="00D3607B"/>
    <w:rsid w:val="00D41195"/>
    <w:rsid w:val="00D47314"/>
    <w:rsid w:val="00D47F4F"/>
    <w:rsid w:val="00D525BA"/>
    <w:rsid w:val="00D52D04"/>
    <w:rsid w:val="00D52F28"/>
    <w:rsid w:val="00D563CA"/>
    <w:rsid w:val="00D62A69"/>
    <w:rsid w:val="00D64A7D"/>
    <w:rsid w:val="00D723BA"/>
    <w:rsid w:val="00D80CDD"/>
    <w:rsid w:val="00D84DAB"/>
    <w:rsid w:val="00D8505F"/>
    <w:rsid w:val="00D85BF1"/>
    <w:rsid w:val="00D85E83"/>
    <w:rsid w:val="00D93E4E"/>
    <w:rsid w:val="00D93F62"/>
    <w:rsid w:val="00DA158D"/>
    <w:rsid w:val="00DA2256"/>
    <w:rsid w:val="00DA4689"/>
    <w:rsid w:val="00DA4A18"/>
    <w:rsid w:val="00DA7A9F"/>
    <w:rsid w:val="00DB14BF"/>
    <w:rsid w:val="00DB212B"/>
    <w:rsid w:val="00DB2574"/>
    <w:rsid w:val="00DB40C8"/>
    <w:rsid w:val="00DB5C71"/>
    <w:rsid w:val="00DB6F02"/>
    <w:rsid w:val="00DB7ADC"/>
    <w:rsid w:val="00DC3620"/>
    <w:rsid w:val="00DC3CBE"/>
    <w:rsid w:val="00DC3F3C"/>
    <w:rsid w:val="00DD2155"/>
    <w:rsid w:val="00DD2D55"/>
    <w:rsid w:val="00DD62C2"/>
    <w:rsid w:val="00DD744B"/>
    <w:rsid w:val="00DD7F70"/>
    <w:rsid w:val="00DE0F07"/>
    <w:rsid w:val="00DE17F9"/>
    <w:rsid w:val="00DE215D"/>
    <w:rsid w:val="00DE3649"/>
    <w:rsid w:val="00DE583D"/>
    <w:rsid w:val="00DE6142"/>
    <w:rsid w:val="00DF3989"/>
    <w:rsid w:val="00E0083E"/>
    <w:rsid w:val="00E01B5B"/>
    <w:rsid w:val="00E0273B"/>
    <w:rsid w:val="00E02872"/>
    <w:rsid w:val="00E02C32"/>
    <w:rsid w:val="00E05B9A"/>
    <w:rsid w:val="00E06C73"/>
    <w:rsid w:val="00E105B6"/>
    <w:rsid w:val="00E179DD"/>
    <w:rsid w:val="00E21D0B"/>
    <w:rsid w:val="00E23301"/>
    <w:rsid w:val="00E24596"/>
    <w:rsid w:val="00E246E7"/>
    <w:rsid w:val="00E27743"/>
    <w:rsid w:val="00E278FD"/>
    <w:rsid w:val="00E37C72"/>
    <w:rsid w:val="00E404EC"/>
    <w:rsid w:val="00E4157C"/>
    <w:rsid w:val="00E41E06"/>
    <w:rsid w:val="00E450C3"/>
    <w:rsid w:val="00E46DA7"/>
    <w:rsid w:val="00E50CE2"/>
    <w:rsid w:val="00E52946"/>
    <w:rsid w:val="00E54380"/>
    <w:rsid w:val="00E56C24"/>
    <w:rsid w:val="00E607FF"/>
    <w:rsid w:val="00E630EC"/>
    <w:rsid w:val="00E645FE"/>
    <w:rsid w:val="00E65301"/>
    <w:rsid w:val="00E66AE0"/>
    <w:rsid w:val="00E71FDA"/>
    <w:rsid w:val="00E71FDB"/>
    <w:rsid w:val="00E73E40"/>
    <w:rsid w:val="00E80CFD"/>
    <w:rsid w:val="00E82FB6"/>
    <w:rsid w:val="00E83E30"/>
    <w:rsid w:val="00E84AC6"/>
    <w:rsid w:val="00E85634"/>
    <w:rsid w:val="00E87C91"/>
    <w:rsid w:val="00E92677"/>
    <w:rsid w:val="00E94D73"/>
    <w:rsid w:val="00EA2854"/>
    <w:rsid w:val="00EA2880"/>
    <w:rsid w:val="00EA2CA8"/>
    <w:rsid w:val="00EA571B"/>
    <w:rsid w:val="00EA5DCB"/>
    <w:rsid w:val="00EB2656"/>
    <w:rsid w:val="00EB5BC0"/>
    <w:rsid w:val="00EB7258"/>
    <w:rsid w:val="00EC0F58"/>
    <w:rsid w:val="00EC12D3"/>
    <w:rsid w:val="00EC2A1D"/>
    <w:rsid w:val="00EC50A2"/>
    <w:rsid w:val="00ED0099"/>
    <w:rsid w:val="00ED3A67"/>
    <w:rsid w:val="00ED457D"/>
    <w:rsid w:val="00ED4FC4"/>
    <w:rsid w:val="00ED53D1"/>
    <w:rsid w:val="00EE1416"/>
    <w:rsid w:val="00EE1A1B"/>
    <w:rsid w:val="00EF5137"/>
    <w:rsid w:val="00EF52BE"/>
    <w:rsid w:val="00EF7554"/>
    <w:rsid w:val="00F03E61"/>
    <w:rsid w:val="00F03FD1"/>
    <w:rsid w:val="00F04DE0"/>
    <w:rsid w:val="00F0684C"/>
    <w:rsid w:val="00F077C3"/>
    <w:rsid w:val="00F100E5"/>
    <w:rsid w:val="00F11E54"/>
    <w:rsid w:val="00F15EF5"/>
    <w:rsid w:val="00F162B2"/>
    <w:rsid w:val="00F20913"/>
    <w:rsid w:val="00F20D42"/>
    <w:rsid w:val="00F273FD"/>
    <w:rsid w:val="00F27B34"/>
    <w:rsid w:val="00F35A0B"/>
    <w:rsid w:val="00F3748B"/>
    <w:rsid w:val="00F37A4F"/>
    <w:rsid w:val="00F44A1D"/>
    <w:rsid w:val="00F4726C"/>
    <w:rsid w:val="00F50BD5"/>
    <w:rsid w:val="00F52F04"/>
    <w:rsid w:val="00F52F5F"/>
    <w:rsid w:val="00F55178"/>
    <w:rsid w:val="00F5518B"/>
    <w:rsid w:val="00F608BE"/>
    <w:rsid w:val="00F630AF"/>
    <w:rsid w:val="00F6387D"/>
    <w:rsid w:val="00F64786"/>
    <w:rsid w:val="00F67C34"/>
    <w:rsid w:val="00F67C9C"/>
    <w:rsid w:val="00F75DD1"/>
    <w:rsid w:val="00F82113"/>
    <w:rsid w:val="00F84E15"/>
    <w:rsid w:val="00F8622F"/>
    <w:rsid w:val="00F90EF8"/>
    <w:rsid w:val="00FA5090"/>
    <w:rsid w:val="00FA5F3E"/>
    <w:rsid w:val="00FA7297"/>
    <w:rsid w:val="00FA7BDA"/>
    <w:rsid w:val="00FB2282"/>
    <w:rsid w:val="00FB23FE"/>
    <w:rsid w:val="00FB5E0B"/>
    <w:rsid w:val="00FB6B39"/>
    <w:rsid w:val="00FD1167"/>
    <w:rsid w:val="00FD183D"/>
    <w:rsid w:val="00FD18E2"/>
    <w:rsid w:val="00FD3230"/>
    <w:rsid w:val="00FD44BB"/>
    <w:rsid w:val="00FE168F"/>
    <w:rsid w:val="00FE42FE"/>
    <w:rsid w:val="00FF557C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972A05"/>
  <w15:docId w15:val="{52904846-8659-4845-8E9A-EE5FE399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C23779"/>
    <w:pPr>
      <w:keepNext/>
      <w:numPr>
        <w:numId w:val="20"/>
      </w:numPr>
      <w:spacing w:before="360" w:after="360"/>
      <w:ind w:left="1440" w:hanging="720"/>
      <w:jc w:val="both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1"/>
    <w:next w:val="a0"/>
    <w:link w:val="20"/>
    <w:qFormat/>
    <w:rsid w:val="00E46DA7"/>
    <w:pPr>
      <w:numPr>
        <w:ilvl w:val="1"/>
      </w:numPr>
      <w:ind w:left="1429" w:hanging="720"/>
      <w:outlineLvl w:val="1"/>
    </w:pPr>
    <w:rPr>
      <w:bCs w:val="0"/>
      <w:iCs/>
      <w:szCs w:val="28"/>
    </w:rPr>
  </w:style>
  <w:style w:type="paragraph" w:styleId="3">
    <w:name w:val="heading 3"/>
    <w:basedOn w:val="1"/>
    <w:next w:val="a0"/>
    <w:qFormat/>
    <w:rsid w:val="00DB212B"/>
    <w:pPr>
      <w:numPr>
        <w:numId w:val="0"/>
      </w:numPr>
      <w:spacing w:before="0" w:after="0"/>
      <w:ind w:left="1429" w:hanging="720"/>
      <w:outlineLvl w:val="2"/>
    </w:pPr>
    <w:rPr>
      <w:szCs w:val="20"/>
    </w:rPr>
  </w:style>
  <w:style w:type="paragraph" w:styleId="4">
    <w:name w:val="heading 4"/>
    <w:basedOn w:val="a0"/>
    <w:next w:val="a0"/>
    <w:qFormat/>
    <w:rsid w:val="00216984"/>
    <w:pPr>
      <w:keepNext/>
      <w:numPr>
        <w:ilvl w:val="3"/>
        <w:numId w:val="20"/>
      </w:numPr>
      <w:outlineLvl w:val="3"/>
    </w:pPr>
    <w:rPr>
      <w:szCs w:val="20"/>
    </w:rPr>
  </w:style>
  <w:style w:type="paragraph" w:styleId="5">
    <w:name w:val="heading 5"/>
    <w:basedOn w:val="a0"/>
    <w:next w:val="a0"/>
    <w:qFormat/>
    <w:rsid w:val="00B22625"/>
    <w:pPr>
      <w:numPr>
        <w:ilvl w:val="4"/>
        <w:numId w:val="2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22625"/>
    <w:pPr>
      <w:numPr>
        <w:ilvl w:val="5"/>
        <w:numId w:val="20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16984"/>
    <w:pPr>
      <w:keepNext/>
      <w:numPr>
        <w:ilvl w:val="6"/>
        <w:numId w:val="20"/>
      </w:numPr>
      <w:outlineLvl w:val="6"/>
    </w:pPr>
    <w:rPr>
      <w:b/>
      <w:szCs w:val="20"/>
    </w:rPr>
  </w:style>
  <w:style w:type="paragraph" w:styleId="8">
    <w:name w:val="heading 8"/>
    <w:basedOn w:val="a0"/>
    <w:next w:val="a0"/>
    <w:qFormat/>
    <w:rsid w:val="00B22625"/>
    <w:pPr>
      <w:numPr>
        <w:ilvl w:val="7"/>
        <w:numId w:val="20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B22625"/>
    <w:pPr>
      <w:numPr>
        <w:ilvl w:val="8"/>
        <w:numId w:val="2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216984"/>
    <w:rPr>
      <w:szCs w:val="20"/>
    </w:rPr>
  </w:style>
  <w:style w:type="paragraph" w:styleId="a6">
    <w:name w:val="Plain Text"/>
    <w:basedOn w:val="a0"/>
    <w:rsid w:val="00216984"/>
    <w:rPr>
      <w:rFonts w:ascii="Courier New" w:hAnsi="Courier New"/>
      <w:sz w:val="20"/>
      <w:szCs w:val="20"/>
    </w:rPr>
  </w:style>
  <w:style w:type="paragraph" w:styleId="a7">
    <w:name w:val="header"/>
    <w:basedOn w:val="a0"/>
    <w:rsid w:val="00216984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216984"/>
  </w:style>
  <w:style w:type="paragraph" w:styleId="a9">
    <w:name w:val="footer"/>
    <w:basedOn w:val="a0"/>
    <w:rsid w:val="00216984"/>
    <w:pPr>
      <w:tabs>
        <w:tab w:val="center" w:pos="4677"/>
        <w:tab w:val="right" w:pos="9355"/>
      </w:tabs>
    </w:pPr>
  </w:style>
  <w:style w:type="paragraph" w:styleId="10">
    <w:name w:val="toc 1"/>
    <w:basedOn w:val="a0"/>
    <w:next w:val="a0"/>
    <w:autoRedefine/>
    <w:uiPriority w:val="39"/>
    <w:rsid w:val="00B333D1"/>
    <w:pPr>
      <w:tabs>
        <w:tab w:val="right" w:leader="dot" w:pos="9344"/>
      </w:tabs>
      <w:spacing w:before="240" w:after="120"/>
    </w:pPr>
    <w:rPr>
      <w:bCs/>
      <w:noProof/>
      <w:sz w:val="28"/>
      <w:szCs w:val="28"/>
    </w:rPr>
  </w:style>
  <w:style w:type="paragraph" w:styleId="21">
    <w:name w:val="toc 2"/>
    <w:basedOn w:val="a0"/>
    <w:next w:val="a0"/>
    <w:autoRedefine/>
    <w:uiPriority w:val="39"/>
    <w:rsid w:val="00B333D1"/>
    <w:pPr>
      <w:tabs>
        <w:tab w:val="right" w:leader="dot" w:pos="9344"/>
      </w:tabs>
      <w:spacing w:before="120"/>
      <w:ind w:left="240"/>
    </w:pPr>
    <w:rPr>
      <w:iCs/>
      <w:noProof/>
      <w:sz w:val="28"/>
      <w:szCs w:val="28"/>
    </w:rPr>
  </w:style>
  <w:style w:type="paragraph" w:styleId="30">
    <w:name w:val="toc 3"/>
    <w:basedOn w:val="a0"/>
    <w:next w:val="a0"/>
    <w:autoRedefine/>
    <w:uiPriority w:val="39"/>
    <w:rsid w:val="00197873"/>
    <w:pPr>
      <w:tabs>
        <w:tab w:val="left" w:pos="960"/>
        <w:tab w:val="right" w:leader="dot" w:pos="9180"/>
      </w:tabs>
      <w:ind w:left="480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rsid w:val="006068BE"/>
    <w:pPr>
      <w:ind w:left="72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6068BE"/>
    <w:pPr>
      <w:ind w:left="96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6068BE"/>
    <w:pPr>
      <w:ind w:left="120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rsid w:val="006068BE"/>
    <w:pPr>
      <w:ind w:left="144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6068BE"/>
    <w:pPr>
      <w:ind w:left="168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rsid w:val="006068BE"/>
    <w:pPr>
      <w:ind w:left="1920"/>
    </w:pPr>
    <w:rPr>
      <w:sz w:val="20"/>
      <w:szCs w:val="20"/>
    </w:rPr>
  </w:style>
  <w:style w:type="character" w:styleId="aa">
    <w:name w:val="Hyperlink"/>
    <w:uiPriority w:val="99"/>
    <w:rsid w:val="00FD3230"/>
    <w:rPr>
      <w:color w:val="0000FF"/>
      <w:u w:val="none"/>
    </w:rPr>
  </w:style>
  <w:style w:type="numbering" w:styleId="111111">
    <w:name w:val="Outline List 2"/>
    <w:basedOn w:val="a3"/>
    <w:rsid w:val="00B22625"/>
    <w:pPr>
      <w:numPr>
        <w:numId w:val="1"/>
      </w:numPr>
    </w:pPr>
  </w:style>
  <w:style w:type="numbering" w:styleId="1ai">
    <w:name w:val="Outline List 1"/>
    <w:basedOn w:val="a3"/>
    <w:rsid w:val="00B22625"/>
    <w:pPr>
      <w:numPr>
        <w:numId w:val="2"/>
      </w:numPr>
    </w:pPr>
  </w:style>
  <w:style w:type="numbering" w:styleId="a">
    <w:name w:val="Outline List 3"/>
    <w:basedOn w:val="a3"/>
    <w:rsid w:val="00B22625"/>
    <w:pPr>
      <w:numPr>
        <w:numId w:val="3"/>
      </w:numPr>
    </w:pPr>
  </w:style>
  <w:style w:type="character" w:customStyle="1" w:styleId="a5">
    <w:name w:val="Основной текст Знак"/>
    <w:link w:val="a4"/>
    <w:rsid w:val="0014462B"/>
    <w:rPr>
      <w:sz w:val="24"/>
      <w:lang w:val="ru-RU" w:eastAsia="ru-RU" w:bidi="ar-SA"/>
    </w:rPr>
  </w:style>
  <w:style w:type="table" w:styleId="ab">
    <w:name w:val="Table Grid"/>
    <w:basedOn w:val="a2"/>
    <w:rsid w:val="00F7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rsid w:val="00147C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147CB6"/>
    <w:rPr>
      <w:rFonts w:ascii="Segoe UI" w:hAnsi="Segoe UI" w:cs="Segoe UI"/>
      <w:sz w:val="18"/>
      <w:szCs w:val="18"/>
    </w:rPr>
  </w:style>
  <w:style w:type="paragraph" w:styleId="ae">
    <w:name w:val="TOC Heading"/>
    <w:basedOn w:val="1"/>
    <w:next w:val="a0"/>
    <w:uiPriority w:val="39"/>
    <w:unhideWhenUsed/>
    <w:qFormat/>
    <w:rsid w:val="00B333D1"/>
    <w:pPr>
      <w:ind w:firstLine="0"/>
      <w:outlineLvl w:val="9"/>
    </w:pPr>
    <w:rPr>
      <w:rFonts w:ascii="Calibri Light" w:hAnsi="Calibri Light" w:cs="Times New Roman"/>
    </w:rPr>
  </w:style>
  <w:style w:type="paragraph" w:customStyle="1" w:styleId="af">
    <w:name w:val="Текст_центр"/>
    <w:basedOn w:val="a0"/>
    <w:qFormat/>
    <w:rsid w:val="00B333D1"/>
    <w:pPr>
      <w:jc w:val="center"/>
    </w:pPr>
    <w:rPr>
      <w:noProof/>
      <w:sz w:val="26"/>
      <w:szCs w:val="28"/>
    </w:rPr>
  </w:style>
  <w:style w:type="paragraph" w:customStyle="1" w:styleId="af0">
    <w:name w:val="Текст_обычный"/>
    <w:qFormat/>
    <w:rsid w:val="00B333D1"/>
    <w:pPr>
      <w:ind w:firstLine="709"/>
      <w:jc w:val="both"/>
    </w:pPr>
    <w:rPr>
      <w:bCs/>
      <w:sz w:val="26"/>
      <w:szCs w:val="26"/>
    </w:rPr>
  </w:style>
  <w:style w:type="paragraph" w:customStyle="1" w:styleId="af1">
    <w:name w:val="Текст_таблица"/>
    <w:basedOn w:val="a0"/>
    <w:qFormat/>
    <w:rsid w:val="000C3027"/>
    <w:pPr>
      <w:suppressAutoHyphens/>
    </w:pPr>
    <w:rPr>
      <w:sz w:val="26"/>
      <w:szCs w:val="26"/>
    </w:rPr>
  </w:style>
  <w:style w:type="paragraph" w:customStyle="1" w:styleId="af2">
    <w:name w:val="Таблица  По центру"/>
    <w:basedOn w:val="a0"/>
    <w:qFormat/>
    <w:rsid w:val="000C3027"/>
    <w:pPr>
      <w:jc w:val="center"/>
    </w:pPr>
    <w:rPr>
      <w:b/>
    </w:rPr>
  </w:style>
  <w:style w:type="paragraph" w:styleId="af3">
    <w:name w:val="annotation text"/>
    <w:basedOn w:val="a0"/>
    <w:link w:val="af4"/>
    <w:rsid w:val="00E404EC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rsid w:val="00E404EC"/>
  </w:style>
  <w:style w:type="paragraph" w:styleId="af5">
    <w:name w:val="annotation subject"/>
    <w:basedOn w:val="af3"/>
    <w:next w:val="af3"/>
    <w:link w:val="af6"/>
    <w:rsid w:val="00E404EC"/>
    <w:rPr>
      <w:b/>
      <w:bCs/>
    </w:rPr>
  </w:style>
  <w:style w:type="character" w:customStyle="1" w:styleId="af6">
    <w:name w:val="Тема примечания Знак"/>
    <w:link w:val="af5"/>
    <w:rsid w:val="00E404EC"/>
    <w:rPr>
      <w:b/>
      <w:bCs/>
    </w:rPr>
  </w:style>
  <w:style w:type="paragraph" w:customStyle="1" w:styleId="af7">
    <w:name w:val="Текст_жирный"/>
    <w:basedOn w:val="af0"/>
    <w:qFormat/>
    <w:rsid w:val="00D85BF1"/>
    <w:rPr>
      <w:b/>
    </w:rPr>
  </w:style>
  <w:style w:type="paragraph" w:customStyle="1" w:styleId="af8">
    <w:name w:val="Текст_жирный_центр"/>
    <w:basedOn w:val="af7"/>
    <w:qFormat/>
    <w:rsid w:val="00430235"/>
    <w:pPr>
      <w:ind w:firstLine="0"/>
      <w:jc w:val="center"/>
    </w:pPr>
  </w:style>
  <w:style w:type="paragraph" w:customStyle="1" w:styleId="af9">
    <w:name w:val="Текст_таблица_центр"/>
    <w:basedOn w:val="af1"/>
    <w:qFormat/>
    <w:rsid w:val="00451360"/>
    <w:pPr>
      <w:jc w:val="center"/>
    </w:pPr>
  </w:style>
  <w:style w:type="character" w:styleId="afa">
    <w:name w:val="FollowedHyperlink"/>
    <w:rsid w:val="005176F5"/>
    <w:rPr>
      <w:color w:val="954F72"/>
      <w:u w:val="single"/>
    </w:rPr>
  </w:style>
  <w:style w:type="paragraph" w:customStyle="1" w:styleId="Default">
    <w:name w:val="Default"/>
    <w:rsid w:val="00D3607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12">
    <w:name w:val="12 пт Основной + По ширине"/>
    <w:basedOn w:val="a0"/>
    <w:qFormat/>
    <w:rsid w:val="00461409"/>
    <w:pPr>
      <w:ind w:firstLine="709"/>
      <w:jc w:val="both"/>
    </w:pPr>
    <w:rPr>
      <w:bCs/>
      <w:szCs w:val="26"/>
    </w:rPr>
  </w:style>
  <w:style w:type="character" w:styleId="afb">
    <w:name w:val="annotation reference"/>
    <w:basedOn w:val="a1"/>
    <w:semiHidden/>
    <w:unhideWhenUsed/>
    <w:rsid w:val="008B208C"/>
    <w:rPr>
      <w:sz w:val="16"/>
      <w:szCs w:val="16"/>
    </w:rPr>
  </w:style>
  <w:style w:type="character" w:customStyle="1" w:styleId="tlid-translation">
    <w:name w:val="tlid-translation"/>
    <w:basedOn w:val="a1"/>
    <w:rsid w:val="005768DD"/>
  </w:style>
  <w:style w:type="paragraph" w:styleId="afc">
    <w:name w:val="List Paragraph"/>
    <w:basedOn w:val="a0"/>
    <w:uiPriority w:val="34"/>
    <w:qFormat/>
    <w:rsid w:val="00A95B84"/>
    <w:pPr>
      <w:ind w:left="720"/>
      <w:contextualSpacing/>
    </w:pPr>
  </w:style>
  <w:style w:type="paragraph" w:styleId="afd">
    <w:name w:val="caption"/>
    <w:basedOn w:val="a0"/>
    <w:next w:val="a0"/>
    <w:unhideWhenUsed/>
    <w:qFormat/>
    <w:rsid w:val="00A95B84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20">
    <w:name w:val="Заголовок 2 Знак"/>
    <w:basedOn w:val="a1"/>
    <w:link w:val="2"/>
    <w:rsid w:val="00E46DA7"/>
    <w:rPr>
      <w:rFonts w:cs="Arial"/>
      <w:b/>
      <w:iCs/>
      <w:kern w:val="32"/>
      <w:sz w:val="26"/>
      <w:szCs w:val="28"/>
    </w:rPr>
  </w:style>
  <w:style w:type="paragraph" w:styleId="11">
    <w:name w:val="index 1"/>
    <w:basedOn w:val="a0"/>
    <w:next w:val="a0"/>
    <w:autoRedefine/>
    <w:semiHidden/>
    <w:unhideWhenUsed/>
    <w:rsid w:val="000530DA"/>
    <w:pPr>
      <w:ind w:left="240" w:hanging="240"/>
    </w:pPr>
  </w:style>
  <w:style w:type="paragraph" w:styleId="afe">
    <w:name w:val="index heading"/>
    <w:basedOn w:val="a0"/>
    <w:next w:val="11"/>
    <w:semiHidden/>
    <w:rsid w:val="000530DA"/>
    <w:rPr>
      <w:rFonts w:ascii="Arial" w:hAnsi="Arial" w:cs="Arial"/>
      <w:b/>
      <w:bCs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0A2B96"/>
    <w:rPr>
      <w:color w:val="605E5C"/>
      <w:shd w:val="clear" w:color="auto" w:fill="E1DFDD"/>
    </w:rPr>
  </w:style>
  <w:style w:type="character" w:styleId="aff">
    <w:name w:val="Unresolved Mention"/>
    <w:basedOn w:val="a1"/>
    <w:uiPriority w:val="99"/>
    <w:semiHidden/>
    <w:unhideWhenUsed/>
    <w:rsid w:val="00267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ftdichip.com/Drivers/VCP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crosoft.com/ru-ru/download/details.aspx?id=5384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ftdichip.com/Drivers/CDM/CDM%20v2.12.28%20WHQL%20Certified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535D6-1A10-4D1A-92C0-A1C1B189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17</Pages>
  <Words>4017</Words>
  <Characters>22897</Characters>
  <Application>Microsoft Office Word</Application>
  <DocSecurity>0</DocSecurity>
  <Lines>190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Тропа описание программы</vt:lpstr>
      <vt:lpstr>Тропа описание программы</vt:lpstr>
    </vt:vector>
  </TitlesOfParts>
  <Company>NIIET</Company>
  <LinksUpToDate>false</LinksUpToDate>
  <CharactersWithSpaces>26861</CharactersWithSpaces>
  <SharedDoc>false</SharedDoc>
  <HLinks>
    <vt:vector size="168" baseType="variant">
      <vt:variant>
        <vt:i4>1179698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_wmem</vt:lpwstr>
      </vt:variant>
      <vt:variant>
        <vt:i4>6422611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_verify</vt:lpwstr>
      </vt:variant>
      <vt:variant>
        <vt:i4>1441835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_step</vt:lpwstr>
      </vt:variant>
      <vt:variant>
        <vt:i4>1835063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_show</vt:lpwstr>
      </vt:variant>
      <vt:variant>
        <vt:i4>1048608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_runfile</vt:lpwstr>
      </vt:variant>
      <vt:variant>
        <vt:i4>1835050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_run</vt:lpwstr>
      </vt:variant>
      <vt:variant>
        <vt:i4>7667807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_reset</vt:lpwstr>
      </vt:variant>
      <vt:variant>
        <vt:i4>58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_mem</vt:lpwstr>
      </vt:variant>
      <vt:variant>
        <vt:i4>852016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_load</vt:lpwstr>
      </vt:variant>
      <vt:variant>
        <vt:i4>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_init</vt:lpwstr>
      </vt:variant>
      <vt:variant>
        <vt:i4>262202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_help</vt:lpwstr>
      </vt:variant>
      <vt:variant>
        <vt:i4>6750303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_go</vt:lpwstr>
      </vt:variant>
      <vt:variant>
        <vt:i4>524319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_flash_status</vt:lpwstr>
      </vt:variant>
      <vt:variant>
        <vt:i4>1376286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_flash_unlock</vt:lpwstr>
      </vt:variant>
      <vt:variant>
        <vt:i4>6291568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_flash_lock</vt:lpwstr>
      </vt:variant>
      <vt:variant>
        <vt:i4>65556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_flash_loadcb</vt:lpwstr>
      </vt:variant>
      <vt:variant>
        <vt:i4>6422640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_flash_load</vt:lpwstr>
      </vt:variant>
      <vt:variant>
        <vt:i4>196653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_flash_erase_all</vt:lpwstr>
      </vt:variant>
      <vt:variant>
        <vt:i4>786471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_exit</vt:lpwstr>
      </vt:variant>
      <vt:variant>
        <vt:i4>852016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_cont</vt:lpwstr>
      </vt:variant>
      <vt:variant>
        <vt:i4>6422623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6422623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6422623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_Toc494378448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_Toc494378425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_Toc494378424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_Toc494378423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_Toc494378422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Тропа описание программы</dc:title>
  <dc:subject/>
  <dc:creator>Иванова</dc:creator>
  <cp:keywords/>
  <dc:description/>
  <cp:lastModifiedBy>Александр И. Паршин</cp:lastModifiedBy>
  <cp:revision>35</cp:revision>
  <cp:lastPrinted>2019-11-19T11:55:00Z</cp:lastPrinted>
  <dcterms:created xsi:type="dcterms:W3CDTF">2019-11-20T14:22:00Z</dcterms:created>
  <dcterms:modified xsi:type="dcterms:W3CDTF">2020-08-20T10:31:00Z</dcterms:modified>
</cp:coreProperties>
</file>